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2D239D" w:rsidRPr="008A5AF1" w14:paraId="05C10DDF" w14:textId="77777777" w:rsidTr="00581B8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1B2519" w14:textId="2DCB16D5" w:rsidR="002D239D" w:rsidRPr="006F661E" w:rsidRDefault="002D239D" w:rsidP="00581B87">
            <w:pPr>
              <w:pStyle w:val="TabletitleBR"/>
              <w:keepNext w:val="0"/>
              <w:keepLines w:val="0"/>
              <w:tabs>
                <w:tab w:val="center" w:pos="4680"/>
              </w:tabs>
              <w:suppressAutoHyphens/>
              <w:spacing w:after="0"/>
              <w:rPr>
                <w:spacing w:val="-3"/>
                <w:szCs w:val="24"/>
              </w:rPr>
            </w:pPr>
            <w:r>
              <w:br w:type="page"/>
            </w:r>
            <w:r w:rsidRPr="006F661E">
              <w:rPr>
                <w:lang w:val="en-US"/>
              </w:rPr>
              <w:br w:type="page"/>
            </w:r>
            <w:r w:rsidRPr="006F661E">
              <w:rPr>
                <w:spacing w:val="-3"/>
                <w:szCs w:val="24"/>
              </w:rPr>
              <w:t xml:space="preserve">U.S. </w:t>
            </w:r>
            <w:proofErr w:type="spellStart"/>
            <w:r w:rsidRPr="006F661E">
              <w:rPr>
                <w:spacing w:val="-3"/>
                <w:szCs w:val="24"/>
              </w:rPr>
              <w:t>Radiocommunications</w:t>
            </w:r>
            <w:proofErr w:type="spellEnd"/>
            <w:r w:rsidRPr="006F661E">
              <w:rPr>
                <w:spacing w:val="-3"/>
                <w:szCs w:val="24"/>
              </w:rPr>
              <w:t xml:space="preserve"> Sector</w:t>
            </w:r>
          </w:p>
          <w:p w14:paraId="016B2041" w14:textId="77777777" w:rsidR="002D239D" w:rsidRPr="006F661E" w:rsidRDefault="002D239D" w:rsidP="00581B87">
            <w:pPr>
              <w:pStyle w:val="TabletitleBR"/>
              <w:rPr>
                <w:spacing w:val="-3"/>
                <w:szCs w:val="24"/>
              </w:rPr>
            </w:pPr>
            <w:r w:rsidRPr="006F661E">
              <w:rPr>
                <w:spacing w:val="-3"/>
                <w:szCs w:val="24"/>
              </w:rPr>
              <w:t>Fact Sheet</w:t>
            </w:r>
          </w:p>
        </w:tc>
      </w:tr>
      <w:tr w:rsidR="002D239D" w:rsidRPr="008A5AF1" w14:paraId="66291E82" w14:textId="77777777" w:rsidTr="00581B87">
        <w:trPr>
          <w:trHeight w:val="348"/>
        </w:trPr>
        <w:tc>
          <w:tcPr>
            <w:tcW w:w="4387" w:type="dxa"/>
            <w:tcBorders>
              <w:left w:val="double" w:sz="6" w:space="0" w:color="auto"/>
            </w:tcBorders>
          </w:tcPr>
          <w:p w14:paraId="5A3DD697" w14:textId="77777777" w:rsidR="002D239D" w:rsidRPr="006F661E" w:rsidRDefault="002D239D" w:rsidP="00581B87">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115E3522" w14:textId="091E8024" w:rsidR="002D239D" w:rsidRPr="006F661E" w:rsidRDefault="002D239D" w:rsidP="00581B87">
            <w:pPr>
              <w:spacing w:after="120"/>
              <w:ind w:left="144" w:right="144"/>
              <w:rPr>
                <w:szCs w:val="24"/>
              </w:rPr>
            </w:pPr>
            <w:r w:rsidRPr="006F661E">
              <w:rPr>
                <w:b/>
                <w:szCs w:val="24"/>
              </w:rPr>
              <w:t>Document No:</w:t>
            </w:r>
            <w:r>
              <w:rPr>
                <w:szCs w:val="24"/>
              </w:rPr>
              <w:t xml:space="preserve">  USWP5B27-28-</w:t>
            </w:r>
            <w:r>
              <w:rPr>
                <w:lang w:val="en-US"/>
              </w:rPr>
              <w:t xml:space="preserve"> First Draft</w:t>
            </w:r>
          </w:p>
        </w:tc>
      </w:tr>
      <w:tr w:rsidR="002D239D" w:rsidRPr="008A5AF1" w14:paraId="74160B97" w14:textId="77777777" w:rsidTr="00581B87">
        <w:trPr>
          <w:trHeight w:val="378"/>
        </w:trPr>
        <w:tc>
          <w:tcPr>
            <w:tcW w:w="4387" w:type="dxa"/>
            <w:tcBorders>
              <w:left w:val="double" w:sz="6" w:space="0" w:color="auto"/>
            </w:tcBorders>
          </w:tcPr>
          <w:p w14:paraId="5284542A" w14:textId="32B0E54E" w:rsidR="002D239D" w:rsidRPr="006F661E" w:rsidRDefault="002D239D" w:rsidP="00581B87">
            <w:pPr>
              <w:spacing w:before="0"/>
              <w:ind w:left="144" w:right="-12"/>
              <w:rPr>
                <w:szCs w:val="24"/>
              </w:rPr>
            </w:pPr>
            <w:r w:rsidRPr="006F661E">
              <w:rPr>
                <w:b/>
                <w:szCs w:val="24"/>
                <w:lang w:val="pt-BR"/>
              </w:rPr>
              <w:t>Ref:</w:t>
            </w:r>
            <w:r>
              <w:rPr>
                <w:b/>
                <w:szCs w:val="24"/>
                <w:lang w:val="pt-BR"/>
              </w:rPr>
              <w:t xml:space="preserve">  WP-5B/355E</w:t>
            </w:r>
            <w:r>
              <w:rPr>
                <w:szCs w:val="24"/>
                <w:lang w:val="pt-BR"/>
              </w:rPr>
              <w:t xml:space="preserve"> Annex 22</w:t>
            </w:r>
          </w:p>
        </w:tc>
        <w:tc>
          <w:tcPr>
            <w:tcW w:w="5006" w:type="dxa"/>
            <w:tcBorders>
              <w:right w:val="double" w:sz="6" w:space="0" w:color="auto"/>
            </w:tcBorders>
          </w:tcPr>
          <w:p w14:paraId="399DC186" w14:textId="6E6E7B4C" w:rsidR="002D239D" w:rsidRPr="006F661E" w:rsidRDefault="002D239D" w:rsidP="002D239D">
            <w:pPr>
              <w:tabs>
                <w:tab w:val="left" w:pos="162"/>
              </w:tabs>
              <w:spacing w:before="0"/>
              <w:ind w:left="612" w:right="144" w:hanging="468"/>
              <w:rPr>
                <w:szCs w:val="24"/>
              </w:rPr>
            </w:pPr>
            <w:r w:rsidRPr="006F661E">
              <w:rPr>
                <w:b/>
                <w:szCs w:val="24"/>
              </w:rPr>
              <w:t>Date:</w:t>
            </w:r>
            <w:r>
              <w:rPr>
                <w:szCs w:val="24"/>
              </w:rPr>
              <w:t xml:space="preserve">  15 September 2021</w:t>
            </w:r>
          </w:p>
        </w:tc>
      </w:tr>
      <w:tr w:rsidR="002D239D" w:rsidRPr="008A5AF1" w14:paraId="61263343" w14:textId="77777777" w:rsidTr="00581B87">
        <w:trPr>
          <w:trHeight w:val="459"/>
        </w:trPr>
        <w:tc>
          <w:tcPr>
            <w:tcW w:w="9393" w:type="dxa"/>
            <w:gridSpan w:val="2"/>
            <w:tcBorders>
              <w:left w:val="double" w:sz="6" w:space="0" w:color="auto"/>
              <w:right w:val="double" w:sz="6" w:space="0" w:color="auto"/>
            </w:tcBorders>
          </w:tcPr>
          <w:p w14:paraId="0CC79EDD" w14:textId="77777777" w:rsidR="002D239D" w:rsidRPr="00603EE0" w:rsidRDefault="002D239D" w:rsidP="00581B87">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WORKING DOCUMENT TOWARDS A </w:t>
            </w:r>
            <w:r>
              <w:rPr>
                <w:lang w:eastAsia="zh-CN"/>
              </w:rPr>
              <w:t>PRELIMINARY DRAFT NEW RECOMMENDATION ITU-R M.[</w:t>
            </w:r>
            <w:r w:rsidRPr="00383239">
              <w:rPr>
                <w:lang w:eastAsia="zh-CN"/>
              </w:rPr>
              <w:t>15.4-15.7_GHz_</w:t>
            </w:r>
            <w:r>
              <w:rPr>
                <w:lang w:eastAsia="zh-CN"/>
              </w:rPr>
              <w:t>ARNS]</w:t>
            </w:r>
            <w:r w:rsidRPr="00D7606E">
              <w:rPr>
                <w:lang w:eastAsia="zh-CN"/>
              </w:rPr>
              <w:t xml:space="preserve"> </w:t>
            </w:r>
            <w:r>
              <w:rPr>
                <w:lang w:eastAsia="zh-CN"/>
              </w:rPr>
              <w:t xml:space="preserve"> -  </w:t>
            </w:r>
            <w:r w:rsidRPr="00D7606E">
              <w:rPr>
                <w:lang w:eastAsia="zh-CN"/>
              </w:rPr>
              <w:t>C</w:t>
            </w:r>
            <w:r>
              <w:rPr>
                <w:lang w:eastAsia="zh-CN"/>
              </w:rPr>
              <w:t xml:space="preserve">haracteristics of and protection criteria for radars operating in the aeronautical </w:t>
            </w:r>
            <w:proofErr w:type="spellStart"/>
            <w:r>
              <w:rPr>
                <w:lang w:eastAsia="zh-CN"/>
              </w:rPr>
              <w:t>radionavigation</w:t>
            </w:r>
            <w:proofErr w:type="spellEnd"/>
            <w:r>
              <w:rPr>
                <w:lang w:eastAsia="zh-CN"/>
              </w:rPr>
              <w:t xml:space="preserve"> service in the frequency band </w:t>
            </w:r>
            <w:r w:rsidRPr="00D7606E">
              <w:rPr>
                <w:lang w:eastAsia="zh-CN"/>
              </w:rPr>
              <w:t>15.4-1</w:t>
            </w:r>
            <w:r>
              <w:rPr>
                <w:lang w:eastAsia="zh-CN"/>
              </w:rPr>
              <w:t>5.</w:t>
            </w:r>
            <w:r w:rsidRPr="00D7606E">
              <w:rPr>
                <w:lang w:eastAsia="zh-CN"/>
              </w:rPr>
              <w:t>7 GHz</w:t>
            </w:r>
          </w:p>
        </w:tc>
      </w:tr>
      <w:tr w:rsidR="002D239D" w:rsidRPr="00490665" w14:paraId="0FEA809E" w14:textId="77777777" w:rsidTr="00581B87">
        <w:trPr>
          <w:trHeight w:val="1960"/>
        </w:trPr>
        <w:tc>
          <w:tcPr>
            <w:tcW w:w="4387" w:type="dxa"/>
            <w:tcBorders>
              <w:left w:val="double" w:sz="6" w:space="0" w:color="auto"/>
            </w:tcBorders>
          </w:tcPr>
          <w:p w14:paraId="11898D46" w14:textId="77777777" w:rsidR="002D239D" w:rsidRPr="006F661E" w:rsidRDefault="002D239D" w:rsidP="00581B87">
            <w:pPr>
              <w:ind w:left="144" w:right="144"/>
              <w:rPr>
                <w:b/>
                <w:szCs w:val="24"/>
              </w:rPr>
            </w:pPr>
            <w:r w:rsidRPr="006F661E">
              <w:rPr>
                <w:b/>
                <w:szCs w:val="24"/>
              </w:rPr>
              <w:t>Author(s)/Contributors(s):</w:t>
            </w:r>
          </w:p>
          <w:p w14:paraId="64FD7A8A" w14:textId="77777777" w:rsidR="002D239D" w:rsidRPr="006F661E" w:rsidRDefault="002D239D" w:rsidP="00581B87">
            <w:pPr>
              <w:spacing w:before="0"/>
              <w:ind w:left="144" w:right="144"/>
              <w:rPr>
                <w:bCs/>
                <w:iCs/>
                <w:szCs w:val="24"/>
                <w:lang w:val="en-US"/>
              </w:rPr>
            </w:pPr>
          </w:p>
          <w:p w14:paraId="6B52DE3E" w14:textId="77777777" w:rsidR="002D239D" w:rsidRPr="007D1623" w:rsidRDefault="002D239D" w:rsidP="00581B87">
            <w:pPr>
              <w:spacing w:before="0"/>
              <w:ind w:left="144" w:right="144"/>
              <w:rPr>
                <w:bCs/>
                <w:iCs/>
                <w:szCs w:val="24"/>
                <w:lang w:val="en-US"/>
              </w:rPr>
            </w:pPr>
            <w:r w:rsidRPr="007D1623">
              <w:rPr>
                <w:bCs/>
                <w:iCs/>
                <w:szCs w:val="24"/>
                <w:lang w:val="en-US"/>
              </w:rPr>
              <w:t>Don Nellis</w:t>
            </w:r>
          </w:p>
          <w:p w14:paraId="6524CFC1" w14:textId="77777777" w:rsidR="002D239D" w:rsidRPr="007D1623" w:rsidRDefault="002D239D" w:rsidP="00581B87">
            <w:pPr>
              <w:spacing w:before="0"/>
              <w:ind w:left="144" w:right="144"/>
              <w:rPr>
                <w:bCs/>
                <w:iCs/>
                <w:szCs w:val="24"/>
                <w:lang w:val="en-US"/>
              </w:rPr>
            </w:pPr>
            <w:r w:rsidRPr="007D1623">
              <w:rPr>
                <w:bCs/>
                <w:iCs/>
                <w:szCs w:val="24"/>
                <w:lang w:val="en-US"/>
              </w:rPr>
              <w:t>Federal Aviation Administration</w:t>
            </w:r>
          </w:p>
          <w:p w14:paraId="50431A38" w14:textId="77777777" w:rsidR="002D239D" w:rsidRPr="007D1623" w:rsidRDefault="002D239D" w:rsidP="00581B87">
            <w:pPr>
              <w:spacing w:before="0"/>
              <w:ind w:left="144" w:right="144"/>
              <w:rPr>
                <w:bCs/>
                <w:iCs/>
                <w:szCs w:val="24"/>
                <w:lang w:val="en-US"/>
              </w:rPr>
            </w:pPr>
            <w:r w:rsidRPr="007D1623">
              <w:rPr>
                <w:bCs/>
                <w:iCs/>
                <w:szCs w:val="24"/>
                <w:lang w:val="en-US"/>
              </w:rPr>
              <w:t>800 Independence Ave., S.W.</w:t>
            </w:r>
          </w:p>
          <w:p w14:paraId="3951C0E4" w14:textId="77777777" w:rsidR="002D239D" w:rsidRPr="007D1623" w:rsidRDefault="002D239D" w:rsidP="00581B87">
            <w:pPr>
              <w:spacing w:before="0"/>
              <w:ind w:left="144" w:right="144"/>
              <w:rPr>
                <w:bCs/>
                <w:iCs/>
                <w:szCs w:val="24"/>
                <w:lang w:val="en-US"/>
              </w:rPr>
            </w:pPr>
            <w:r w:rsidRPr="007D1623">
              <w:rPr>
                <w:bCs/>
                <w:iCs/>
                <w:szCs w:val="24"/>
                <w:lang w:val="en-US"/>
              </w:rPr>
              <w:t>Washington, DC 20591</w:t>
            </w:r>
          </w:p>
          <w:p w14:paraId="1061CFE9" w14:textId="77777777" w:rsidR="002D239D" w:rsidRDefault="002D239D" w:rsidP="00581B87">
            <w:pPr>
              <w:spacing w:before="0"/>
              <w:ind w:left="144" w:right="144"/>
              <w:rPr>
                <w:bCs/>
                <w:iCs/>
                <w:szCs w:val="24"/>
                <w:lang w:val="en-US"/>
              </w:rPr>
            </w:pPr>
          </w:p>
          <w:p w14:paraId="1371D266" w14:textId="77777777" w:rsidR="002D239D" w:rsidRDefault="002D239D" w:rsidP="00581B87">
            <w:pPr>
              <w:spacing w:before="0"/>
              <w:ind w:left="144" w:right="144"/>
              <w:rPr>
                <w:bCs/>
                <w:iCs/>
                <w:szCs w:val="24"/>
                <w:lang w:val="en-US"/>
              </w:rPr>
            </w:pPr>
            <w:r>
              <w:rPr>
                <w:bCs/>
                <w:iCs/>
                <w:szCs w:val="24"/>
                <w:lang w:val="en-US"/>
              </w:rPr>
              <w:t>Mohammed Rahman</w:t>
            </w:r>
          </w:p>
          <w:p w14:paraId="10A141BD" w14:textId="77777777" w:rsidR="002D239D" w:rsidRPr="00864098" w:rsidRDefault="002D239D" w:rsidP="00581B87">
            <w:pPr>
              <w:spacing w:before="0"/>
              <w:ind w:left="144" w:right="144"/>
              <w:rPr>
                <w:bCs/>
                <w:iCs/>
                <w:szCs w:val="24"/>
                <w:lang w:val="en-US"/>
              </w:rPr>
            </w:pPr>
            <w:r w:rsidRPr="00864098">
              <w:rPr>
                <w:bCs/>
                <w:iCs/>
                <w:szCs w:val="24"/>
                <w:lang w:val="en-US"/>
              </w:rPr>
              <w:t>Federal Aviation Administration</w:t>
            </w:r>
          </w:p>
          <w:p w14:paraId="1563A95C" w14:textId="77777777" w:rsidR="002D239D" w:rsidRPr="00864098" w:rsidRDefault="002D239D" w:rsidP="00581B87">
            <w:pPr>
              <w:spacing w:before="0"/>
              <w:ind w:left="144" w:right="144"/>
              <w:rPr>
                <w:bCs/>
                <w:iCs/>
                <w:szCs w:val="24"/>
                <w:lang w:val="en-US"/>
              </w:rPr>
            </w:pPr>
            <w:r w:rsidRPr="00864098">
              <w:rPr>
                <w:bCs/>
                <w:iCs/>
                <w:szCs w:val="24"/>
                <w:lang w:val="en-US"/>
              </w:rPr>
              <w:t>800 Independence Ave., S.W.</w:t>
            </w:r>
          </w:p>
          <w:p w14:paraId="2B64DCA7" w14:textId="77777777" w:rsidR="002D239D" w:rsidRDefault="002D239D" w:rsidP="00581B87">
            <w:pPr>
              <w:spacing w:before="0"/>
              <w:ind w:left="144" w:right="144"/>
              <w:rPr>
                <w:bCs/>
                <w:iCs/>
                <w:szCs w:val="24"/>
                <w:lang w:val="en-US"/>
              </w:rPr>
            </w:pPr>
            <w:r w:rsidRPr="00864098">
              <w:rPr>
                <w:bCs/>
                <w:iCs/>
                <w:szCs w:val="24"/>
                <w:lang w:val="en-US"/>
              </w:rPr>
              <w:t>Washington, DC 20591</w:t>
            </w:r>
          </w:p>
          <w:p w14:paraId="5771CF47" w14:textId="77777777" w:rsidR="002D239D" w:rsidRPr="007D1623" w:rsidRDefault="002D239D" w:rsidP="00581B87">
            <w:pPr>
              <w:spacing w:before="0"/>
              <w:ind w:left="144" w:right="144"/>
              <w:rPr>
                <w:bCs/>
                <w:iCs/>
                <w:szCs w:val="24"/>
                <w:lang w:val="en-US"/>
              </w:rPr>
            </w:pPr>
          </w:p>
          <w:p w14:paraId="4429C41D" w14:textId="77777777" w:rsidR="002D239D" w:rsidRPr="007D1623" w:rsidRDefault="002D239D" w:rsidP="00581B87">
            <w:pPr>
              <w:spacing w:before="0"/>
              <w:ind w:left="144" w:right="144"/>
              <w:rPr>
                <w:bCs/>
                <w:iCs/>
                <w:szCs w:val="24"/>
                <w:lang w:val="en-US"/>
              </w:rPr>
            </w:pPr>
            <w:r w:rsidRPr="007D1623">
              <w:rPr>
                <w:bCs/>
                <w:iCs/>
                <w:szCs w:val="24"/>
                <w:lang w:val="en-US"/>
              </w:rPr>
              <w:t>Michael Neale</w:t>
            </w:r>
          </w:p>
          <w:p w14:paraId="115566E7" w14:textId="77777777" w:rsidR="002D239D" w:rsidRPr="006F661E" w:rsidRDefault="002D239D" w:rsidP="00581B87">
            <w:pPr>
              <w:spacing w:before="0"/>
              <w:ind w:left="144" w:right="144"/>
            </w:pPr>
            <w:r w:rsidRPr="007D1623">
              <w:rPr>
                <w:bCs/>
                <w:iCs/>
                <w:szCs w:val="24"/>
                <w:lang w:val="en-US"/>
              </w:rPr>
              <w:t>ACES Corporation for the FAA</w:t>
            </w:r>
          </w:p>
          <w:p w14:paraId="145961A5" w14:textId="77777777" w:rsidR="002D239D" w:rsidRPr="006F661E" w:rsidRDefault="002D239D" w:rsidP="00581B87">
            <w:pPr>
              <w:spacing w:before="0"/>
              <w:ind w:right="144"/>
              <w:rPr>
                <w:bCs/>
                <w:iCs/>
                <w:szCs w:val="24"/>
                <w:lang w:val="en-US"/>
              </w:rPr>
            </w:pPr>
          </w:p>
        </w:tc>
        <w:tc>
          <w:tcPr>
            <w:tcW w:w="5006" w:type="dxa"/>
            <w:tcBorders>
              <w:right w:val="double" w:sz="6" w:space="0" w:color="auto"/>
            </w:tcBorders>
          </w:tcPr>
          <w:p w14:paraId="4403B37C" w14:textId="77777777" w:rsidR="002D239D" w:rsidRPr="006F661E" w:rsidRDefault="002D239D" w:rsidP="00581B87">
            <w:pPr>
              <w:ind w:left="144" w:right="144"/>
              <w:rPr>
                <w:bCs/>
                <w:szCs w:val="24"/>
                <w:lang w:val="fr-FR"/>
              </w:rPr>
            </w:pPr>
          </w:p>
          <w:p w14:paraId="5D096CE5" w14:textId="77777777" w:rsidR="002D239D" w:rsidRPr="006F661E" w:rsidRDefault="002D239D" w:rsidP="00581B87">
            <w:pPr>
              <w:tabs>
                <w:tab w:val="left" w:pos="1032"/>
              </w:tabs>
              <w:spacing w:before="0"/>
              <w:ind w:left="144" w:right="144"/>
              <w:rPr>
                <w:bCs/>
                <w:szCs w:val="24"/>
                <w:lang w:val="fr-FR"/>
              </w:rPr>
            </w:pPr>
          </w:p>
          <w:p w14:paraId="4DA366A8" w14:textId="77777777" w:rsidR="002D239D" w:rsidRPr="007D1623" w:rsidRDefault="002D239D" w:rsidP="00581B87">
            <w:pPr>
              <w:spacing w:before="0"/>
              <w:ind w:left="144" w:right="144"/>
              <w:rPr>
                <w:bCs/>
                <w:color w:val="000000"/>
                <w:szCs w:val="24"/>
                <w:lang w:val="fr-FR"/>
              </w:rPr>
            </w:pPr>
            <w:r w:rsidRPr="007D1623">
              <w:rPr>
                <w:bCs/>
                <w:color w:val="000000"/>
                <w:szCs w:val="24"/>
                <w:lang w:val="fr-FR"/>
              </w:rPr>
              <w:t>Phone</w:t>
            </w:r>
            <w:proofErr w:type="gramStart"/>
            <w:r w:rsidRPr="007D1623">
              <w:rPr>
                <w:bCs/>
                <w:color w:val="000000"/>
                <w:szCs w:val="24"/>
                <w:lang w:val="fr-FR"/>
              </w:rPr>
              <w:t>:  (</w:t>
            </w:r>
            <w:proofErr w:type="gramEnd"/>
            <w:r w:rsidRPr="007D1623">
              <w:rPr>
                <w:bCs/>
                <w:color w:val="000000"/>
                <w:szCs w:val="24"/>
                <w:lang w:val="fr-FR"/>
              </w:rPr>
              <w:t>202) 267-9779</w:t>
            </w:r>
          </w:p>
          <w:p w14:paraId="10A6103A" w14:textId="77777777" w:rsidR="002D239D" w:rsidRPr="007D1623" w:rsidRDefault="002D239D" w:rsidP="00581B87">
            <w:pPr>
              <w:spacing w:before="0"/>
              <w:ind w:left="144"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r w:rsidRPr="007D1623">
              <w:rPr>
                <w:bCs/>
                <w:color w:val="000000"/>
                <w:szCs w:val="24"/>
                <w:lang w:val="fr-FR"/>
              </w:rPr>
              <w:t>Donald.Nellis@faa.gov</w:t>
            </w:r>
          </w:p>
          <w:p w14:paraId="4DC948B4" w14:textId="77777777" w:rsidR="002D239D" w:rsidRPr="007D1623" w:rsidRDefault="002D239D" w:rsidP="00581B87">
            <w:pPr>
              <w:spacing w:before="0"/>
              <w:ind w:left="144" w:right="144"/>
              <w:rPr>
                <w:bCs/>
                <w:color w:val="000000"/>
                <w:szCs w:val="24"/>
                <w:lang w:val="fr-FR"/>
              </w:rPr>
            </w:pPr>
          </w:p>
          <w:p w14:paraId="3DF6EDBE" w14:textId="77777777" w:rsidR="002D239D" w:rsidRPr="007D1623" w:rsidRDefault="002D239D" w:rsidP="00581B87">
            <w:pPr>
              <w:spacing w:before="0"/>
              <w:ind w:left="144" w:right="144"/>
              <w:rPr>
                <w:bCs/>
                <w:color w:val="000000"/>
                <w:szCs w:val="24"/>
                <w:lang w:val="fr-FR"/>
              </w:rPr>
            </w:pPr>
          </w:p>
          <w:p w14:paraId="450B6F62" w14:textId="77777777" w:rsidR="002D239D" w:rsidRDefault="002D239D" w:rsidP="00581B87">
            <w:pPr>
              <w:spacing w:before="0"/>
              <w:ind w:left="144" w:right="144"/>
              <w:rPr>
                <w:bCs/>
                <w:color w:val="000000"/>
                <w:szCs w:val="24"/>
                <w:lang w:val="en-US"/>
              </w:rPr>
            </w:pPr>
          </w:p>
          <w:p w14:paraId="62BCE8E0" w14:textId="77777777" w:rsidR="002D239D" w:rsidRPr="00864098" w:rsidRDefault="002D239D" w:rsidP="00581B87">
            <w:pPr>
              <w:spacing w:before="0"/>
              <w:ind w:left="144" w:right="144"/>
              <w:rPr>
                <w:bCs/>
                <w:color w:val="000000"/>
                <w:szCs w:val="24"/>
                <w:lang w:val="en-US"/>
              </w:rPr>
            </w:pPr>
            <w:r w:rsidRPr="00864098">
              <w:rPr>
                <w:bCs/>
                <w:color w:val="000000"/>
                <w:szCs w:val="24"/>
                <w:lang w:val="en-US"/>
              </w:rPr>
              <w:t>Phone:  (202) 267-</w:t>
            </w:r>
            <w:r>
              <w:rPr>
                <w:bCs/>
                <w:color w:val="000000"/>
                <w:szCs w:val="24"/>
                <w:lang w:val="en-US"/>
              </w:rPr>
              <w:t>6573</w:t>
            </w:r>
          </w:p>
          <w:p w14:paraId="043ED742" w14:textId="77777777" w:rsidR="002D239D" w:rsidRPr="00864098" w:rsidRDefault="002D239D" w:rsidP="00581B87">
            <w:pPr>
              <w:spacing w:before="0"/>
              <w:ind w:left="144" w:right="144"/>
              <w:rPr>
                <w:bCs/>
                <w:color w:val="000000"/>
                <w:szCs w:val="24"/>
                <w:lang w:val="en-US"/>
              </w:rPr>
            </w:pPr>
            <w:r>
              <w:rPr>
                <w:bCs/>
                <w:color w:val="000000"/>
                <w:szCs w:val="24"/>
                <w:lang w:val="en-US"/>
              </w:rPr>
              <w:t>e-mail:  Mohammed</w:t>
            </w:r>
            <w:r w:rsidRPr="00864098">
              <w:rPr>
                <w:bCs/>
                <w:color w:val="000000"/>
                <w:szCs w:val="24"/>
                <w:lang w:val="en-US"/>
              </w:rPr>
              <w:t>.</w:t>
            </w:r>
            <w:r>
              <w:rPr>
                <w:bCs/>
                <w:color w:val="000000"/>
                <w:szCs w:val="24"/>
                <w:lang w:val="en-US"/>
              </w:rPr>
              <w:t>Rahman</w:t>
            </w:r>
            <w:r w:rsidRPr="00864098">
              <w:rPr>
                <w:bCs/>
                <w:color w:val="000000"/>
                <w:szCs w:val="24"/>
                <w:lang w:val="en-US"/>
              </w:rPr>
              <w:t>@faa.gov</w:t>
            </w:r>
          </w:p>
          <w:p w14:paraId="79D4B872" w14:textId="77777777" w:rsidR="002D239D" w:rsidRDefault="002D239D" w:rsidP="00581B87">
            <w:pPr>
              <w:spacing w:before="0"/>
              <w:ind w:left="144" w:right="144"/>
              <w:rPr>
                <w:bCs/>
                <w:color w:val="000000"/>
                <w:szCs w:val="24"/>
                <w:lang w:val="en-US"/>
              </w:rPr>
            </w:pPr>
          </w:p>
          <w:p w14:paraId="70B4D377" w14:textId="77777777" w:rsidR="002D239D" w:rsidRDefault="002D239D" w:rsidP="00581B87">
            <w:pPr>
              <w:spacing w:before="0"/>
              <w:ind w:left="144" w:right="144"/>
              <w:rPr>
                <w:bCs/>
                <w:color w:val="000000"/>
                <w:szCs w:val="24"/>
                <w:lang w:val="en-US"/>
              </w:rPr>
            </w:pPr>
          </w:p>
          <w:p w14:paraId="6421655A" w14:textId="77777777" w:rsidR="002D239D" w:rsidRPr="007D1623" w:rsidRDefault="002D239D" w:rsidP="00581B87">
            <w:pPr>
              <w:spacing w:before="0"/>
              <w:ind w:left="144" w:right="144"/>
              <w:rPr>
                <w:bCs/>
                <w:color w:val="000000"/>
                <w:szCs w:val="24"/>
                <w:lang w:val="fr-FR"/>
              </w:rPr>
            </w:pPr>
          </w:p>
          <w:p w14:paraId="703A27E7" w14:textId="77777777" w:rsidR="002D239D" w:rsidRPr="007D1623" w:rsidRDefault="002D239D" w:rsidP="00581B87">
            <w:pPr>
              <w:spacing w:before="0"/>
              <w:ind w:left="144" w:right="144"/>
              <w:rPr>
                <w:bCs/>
                <w:color w:val="000000"/>
                <w:szCs w:val="24"/>
                <w:lang w:val="fr-FR"/>
              </w:rPr>
            </w:pPr>
            <w:r w:rsidRPr="007D1623">
              <w:rPr>
                <w:bCs/>
                <w:color w:val="000000"/>
                <w:szCs w:val="24"/>
                <w:lang w:val="fr-FR"/>
              </w:rPr>
              <w:t>Phone</w:t>
            </w:r>
            <w:proofErr w:type="gramStart"/>
            <w:r w:rsidRPr="007D1623">
              <w:rPr>
                <w:bCs/>
                <w:color w:val="000000"/>
                <w:szCs w:val="24"/>
                <w:lang w:val="fr-FR"/>
              </w:rPr>
              <w:t>:  (</w:t>
            </w:r>
            <w:proofErr w:type="gramEnd"/>
            <w:r w:rsidRPr="007D1623">
              <w:rPr>
                <w:bCs/>
                <w:color w:val="000000"/>
                <w:szCs w:val="24"/>
                <w:lang w:val="fr-FR"/>
              </w:rPr>
              <w:t>858) 705-8978</w:t>
            </w:r>
          </w:p>
          <w:p w14:paraId="0219AC94" w14:textId="77777777" w:rsidR="002D239D" w:rsidRDefault="002D239D" w:rsidP="00581B87">
            <w:pPr>
              <w:spacing w:before="0"/>
              <w:ind w:left="144" w:right="144"/>
              <w:rPr>
                <w:bCs/>
                <w:color w:val="000000"/>
                <w:szCs w:val="24"/>
                <w:lang w:val="fr-FR"/>
              </w:rPr>
            </w:pPr>
            <w:proofErr w:type="gramStart"/>
            <w:r>
              <w:rPr>
                <w:bCs/>
                <w:color w:val="000000"/>
                <w:szCs w:val="24"/>
                <w:lang w:val="fr-FR"/>
              </w:rPr>
              <w:t>e-mail</w:t>
            </w:r>
            <w:proofErr w:type="gramEnd"/>
            <w:r>
              <w:rPr>
                <w:bCs/>
                <w:color w:val="000000"/>
                <w:szCs w:val="24"/>
                <w:lang w:val="fr-FR"/>
              </w:rPr>
              <w:t>:  Michael.N</w:t>
            </w:r>
            <w:r w:rsidRPr="007D1623">
              <w:rPr>
                <w:bCs/>
                <w:color w:val="000000"/>
                <w:szCs w:val="24"/>
                <w:lang w:val="fr-FR"/>
              </w:rPr>
              <w:t>eale@ACES-INC.COM</w:t>
            </w:r>
          </w:p>
          <w:p w14:paraId="2DFE4D5C" w14:textId="77777777" w:rsidR="002D239D" w:rsidRPr="006F661E" w:rsidRDefault="002D239D" w:rsidP="00581B87">
            <w:pPr>
              <w:spacing w:before="0"/>
              <w:ind w:left="144" w:right="144"/>
              <w:rPr>
                <w:bCs/>
                <w:color w:val="000000"/>
                <w:szCs w:val="24"/>
                <w:lang w:val="fr-FR"/>
              </w:rPr>
            </w:pPr>
          </w:p>
        </w:tc>
      </w:tr>
      <w:tr w:rsidR="002D239D" w:rsidRPr="008A5AF1" w14:paraId="7F578B1E" w14:textId="77777777" w:rsidTr="00581B87">
        <w:trPr>
          <w:trHeight w:val="541"/>
        </w:trPr>
        <w:tc>
          <w:tcPr>
            <w:tcW w:w="9393" w:type="dxa"/>
            <w:gridSpan w:val="2"/>
            <w:tcBorders>
              <w:left w:val="double" w:sz="6" w:space="0" w:color="auto"/>
              <w:right w:val="double" w:sz="6" w:space="0" w:color="auto"/>
            </w:tcBorders>
          </w:tcPr>
          <w:p w14:paraId="3254EEBD" w14:textId="77777777" w:rsidR="002D239D" w:rsidRPr="006F661E" w:rsidRDefault="002D239D" w:rsidP="00581B87">
            <w:pPr>
              <w:spacing w:after="120"/>
              <w:ind w:left="187" w:right="144"/>
              <w:rPr>
                <w:szCs w:val="24"/>
              </w:rPr>
            </w:pPr>
            <w:r w:rsidRPr="006F661E">
              <w:rPr>
                <w:b/>
                <w:szCs w:val="24"/>
              </w:rPr>
              <w:t>Purpose/Objective:</w:t>
            </w:r>
            <w:r w:rsidRPr="006F661E">
              <w:rPr>
                <w:bCs/>
                <w:szCs w:val="24"/>
              </w:rPr>
              <w:t xml:space="preserve">  </w:t>
            </w:r>
            <w:r w:rsidRPr="007D1623">
              <w:rPr>
                <w:bCs/>
                <w:szCs w:val="24"/>
              </w:rPr>
              <w:t>The purpose of this contribution is to</w:t>
            </w:r>
            <w:r>
              <w:rPr>
                <w:bCs/>
                <w:szCs w:val="24"/>
              </w:rPr>
              <w:t xml:space="preserve"> continue to</w:t>
            </w:r>
            <w:r w:rsidRPr="007D1623">
              <w:rPr>
                <w:bCs/>
                <w:szCs w:val="24"/>
              </w:rPr>
              <w:t xml:space="preserve"> </w:t>
            </w:r>
            <w:r>
              <w:rPr>
                <w:bCs/>
                <w:szCs w:val="24"/>
              </w:rPr>
              <w:t xml:space="preserve">develop a </w:t>
            </w:r>
            <w:r w:rsidRPr="007D1623">
              <w:rPr>
                <w:bCs/>
                <w:szCs w:val="24"/>
              </w:rPr>
              <w:t xml:space="preserve">new </w:t>
            </w:r>
            <w:r>
              <w:rPr>
                <w:bCs/>
                <w:szCs w:val="24"/>
              </w:rPr>
              <w:t xml:space="preserve">recommendation for aeronautical </w:t>
            </w:r>
            <w:proofErr w:type="spellStart"/>
            <w:r>
              <w:rPr>
                <w:bCs/>
                <w:szCs w:val="24"/>
              </w:rPr>
              <w:t>radionavigation</w:t>
            </w:r>
            <w:proofErr w:type="spellEnd"/>
            <w:r>
              <w:rPr>
                <w:bCs/>
                <w:szCs w:val="24"/>
              </w:rPr>
              <w:t xml:space="preserve"> systems, including unmanned aircraft systems (UAS) Detect and </w:t>
            </w:r>
            <w:r w:rsidRPr="007D1623">
              <w:rPr>
                <w:bCs/>
                <w:szCs w:val="24"/>
              </w:rPr>
              <w:t xml:space="preserve">Avoid </w:t>
            </w:r>
            <w:r>
              <w:rPr>
                <w:bCs/>
                <w:szCs w:val="24"/>
              </w:rPr>
              <w:t xml:space="preserve">(DAA) radar </w:t>
            </w:r>
            <w:r w:rsidRPr="007D1623">
              <w:rPr>
                <w:bCs/>
                <w:szCs w:val="24"/>
              </w:rPr>
              <w:t>systems</w:t>
            </w:r>
            <w:r>
              <w:rPr>
                <w:bCs/>
                <w:szCs w:val="24"/>
              </w:rPr>
              <w:t>,</w:t>
            </w:r>
            <w:r w:rsidRPr="007D1623">
              <w:rPr>
                <w:bCs/>
                <w:szCs w:val="24"/>
              </w:rPr>
              <w:t xml:space="preserve"> </w:t>
            </w:r>
            <w:r>
              <w:rPr>
                <w:bCs/>
                <w:szCs w:val="24"/>
              </w:rPr>
              <w:t>in the 15.4-15.7 GHz band</w:t>
            </w:r>
            <w:r w:rsidRPr="007D1623">
              <w:rPr>
                <w:bCs/>
                <w:szCs w:val="24"/>
              </w:rPr>
              <w:t>.</w:t>
            </w:r>
            <w:r>
              <w:rPr>
                <w:bCs/>
                <w:szCs w:val="24"/>
              </w:rPr>
              <w:t xml:space="preserve">  </w:t>
            </w:r>
          </w:p>
        </w:tc>
      </w:tr>
      <w:tr w:rsidR="002D239D" w:rsidRPr="008A5AF1" w14:paraId="345B6894" w14:textId="77777777" w:rsidTr="00581B87">
        <w:trPr>
          <w:trHeight w:val="1380"/>
        </w:trPr>
        <w:tc>
          <w:tcPr>
            <w:tcW w:w="9393" w:type="dxa"/>
            <w:gridSpan w:val="2"/>
            <w:tcBorders>
              <w:left w:val="double" w:sz="6" w:space="0" w:color="auto"/>
              <w:bottom w:val="single" w:sz="12" w:space="0" w:color="auto"/>
              <w:right w:val="double" w:sz="6" w:space="0" w:color="auto"/>
            </w:tcBorders>
          </w:tcPr>
          <w:p w14:paraId="5C810285" w14:textId="77777777" w:rsidR="002D239D" w:rsidRDefault="002D239D" w:rsidP="00581B87">
            <w:pPr>
              <w:ind w:left="180" w:right="144"/>
              <w:rPr>
                <w:bCs/>
                <w:szCs w:val="24"/>
              </w:rPr>
            </w:pPr>
            <w:r w:rsidRPr="006F661E">
              <w:rPr>
                <w:b/>
                <w:szCs w:val="24"/>
              </w:rPr>
              <w:t>Abstract:</w:t>
            </w:r>
            <w:r w:rsidRPr="006F661E">
              <w:rPr>
                <w:bCs/>
                <w:szCs w:val="24"/>
              </w:rPr>
              <w:t xml:space="preserve">  </w:t>
            </w:r>
            <w:r w:rsidRPr="007D1623">
              <w:rPr>
                <w:bCs/>
                <w:szCs w:val="24"/>
              </w:rPr>
              <w:t xml:space="preserve">This contribution will </w:t>
            </w:r>
            <w:r>
              <w:rPr>
                <w:bCs/>
                <w:szCs w:val="24"/>
              </w:rPr>
              <w:t>continue the process of developing a new recommendation containing c</w:t>
            </w:r>
            <w:r w:rsidRPr="00C8099A">
              <w:rPr>
                <w:bCs/>
                <w:szCs w:val="24"/>
              </w:rPr>
              <w:t xml:space="preserve">haracteristics of and protection criteria </w:t>
            </w:r>
            <w:r>
              <w:rPr>
                <w:bCs/>
                <w:szCs w:val="24"/>
              </w:rPr>
              <w:t xml:space="preserve">for systems that operate in the 15.4-15.7 GHz aeronautical </w:t>
            </w:r>
            <w:proofErr w:type="spellStart"/>
            <w:r>
              <w:rPr>
                <w:bCs/>
                <w:szCs w:val="24"/>
              </w:rPr>
              <w:t>radionavigation</w:t>
            </w:r>
            <w:proofErr w:type="spellEnd"/>
            <w:r>
              <w:rPr>
                <w:bCs/>
                <w:szCs w:val="24"/>
              </w:rPr>
              <w:t xml:space="preserve"> service allocation including </w:t>
            </w:r>
            <w:r w:rsidRPr="00320FA5">
              <w:rPr>
                <w:bCs/>
                <w:szCs w:val="24"/>
              </w:rPr>
              <w:t>UAS DAA</w:t>
            </w:r>
            <w:r>
              <w:rPr>
                <w:bCs/>
                <w:szCs w:val="24"/>
              </w:rPr>
              <w:t xml:space="preserve"> systems</w:t>
            </w:r>
            <w:r w:rsidRPr="007D1623">
              <w:rPr>
                <w:bCs/>
                <w:szCs w:val="24"/>
              </w:rPr>
              <w:t>.</w:t>
            </w:r>
            <w:r>
              <w:rPr>
                <w:bCs/>
                <w:szCs w:val="24"/>
              </w:rPr>
              <w:t xml:space="preserve"> This contribution will be an update to the </w:t>
            </w:r>
            <w:r w:rsidRPr="00864098">
              <w:rPr>
                <w:bCs/>
                <w:szCs w:val="24"/>
                <w:lang w:val="en-US"/>
              </w:rPr>
              <w:t xml:space="preserve">new report </w:t>
            </w:r>
            <w:r>
              <w:rPr>
                <w:bCs/>
                <w:szCs w:val="24"/>
                <w:lang w:val="en-US"/>
              </w:rPr>
              <w:t>found in Annex 22 of the Chairman’s Report of the 14 June</w:t>
            </w:r>
            <w:r w:rsidRPr="00864098">
              <w:rPr>
                <w:bCs/>
                <w:szCs w:val="24"/>
                <w:lang w:val="en-US"/>
              </w:rPr>
              <w:t xml:space="preserve"> </w:t>
            </w:r>
            <w:r>
              <w:rPr>
                <w:bCs/>
                <w:szCs w:val="24"/>
                <w:lang w:val="en-US"/>
              </w:rPr>
              <w:t xml:space="preserve">2021 </w:t>
            </w:r>
            <w:r>
              <w:rPr>
                <w:bCs/>
                <w:szCs w:val="24"/>
              </w:rPr>
              <w:t>Document 5B/355-E meeting.</w:t>
            </w:r>
          </w:p>
          <w:p w14:paraId="5C4A95A3" w14:textId="77777777" w:rsidR="002D239D" w:rsidRPr="006F661E" w:rsidRDefault="002D239D" w:rsidP="00581B87">
            <w:pPr>
              <w:ind w:left="180" w:right="144"/>
              <w:rPr>
                <w:bCs/>
                <w:szCs w:val="24"/>
              </w:rPr>
            </w:pPr>
          </w:p>
        </w:tc>
      </w:tr>
    </w:tbl>
    <w:p w14:paraId="441B5CDE" w14:textId="0DA5D12B" w:rsidR="002D239D" w:rsidRDefault="002D239D"/>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E5F1C88" w14:textId="77777777" w:rsidTr="00876A8A">
        <w:trPr>
          <w:cantSplit/>
        </w:trPr>
        <w:tc>
          <w:tcPr>
            <w:tcW w:w="6487" w:type="dxa"/>
            <w:vAlign w:val="center"/>
          </w:tcPr>
          <w:p w14:paraId="2C9A13EE" w14:textId="07D6522E"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14:paraId="2DFB57AC" w14:textId="4357C3AE" w:rsidR="009F6520" w:rsidRDefault="00494ED0" w:rsidP="00494ED0">
            <w:pPr>
              <w:shd w:val="solid" w:color="FFFFFF" w:fill="FFFFFF"/>
              <w:spacing w:before="0" w:line="240" w:lineRule="atLeast"/>
            </w:pPr>
            <w:bookmarkStart w:id="0" w:name="ditulogo"/>
            <w:bookmarkEnd w:id="0"/>
            <w:r>
              <w:rPr>
                <w:noProof/>
                <w:lang w:val="en-US"/>
              </w:rPr>
              <w:drawing>
                <wp:inline distT="0" distB="0" distL="0" distR="0" wp14:anchorId="18FAD057" wp14:editId="6917632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524678E2" w14:textId="77777777" w:rsidTr="00876A8A">
        <w:trPr>
          <w:cantSplit/>
        </w:trPr>
        <w:tc>
          <w:tcPr>
            <w:tcW w:w="6487" w:type="dxa"/>
            <w:tcBorders>
              <w:bottom w:val="single" w:sz="12" w:space="0" w:color="auto"/>
            </w:tcBorders>
          </w:tcPr>
          <w:p w14:paraId="41D645FA"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44766FA" w14:textId="77777777" w:rsidR="000069D4" w:rsidRPr="0051782D" w:rsidRDefault="000069D4" w:rsidP="00A5173C">
            <w:pPr>
              <w:shd w:val="solid" w:color="FFFFFF" w:fill="FFFFFF"/>
              <w:spacing w:before="0" w:after="48" w:line="240" w:lineRule="atLeast"/>
              <w:rPr>
                <w:sz w:val="22"/>
                <w:szCs w:val="22"/>
                <w:lang w:val="en-US"/>
              </w:rPr>
            </w:pPr>
          </w:p>
        </w:tc>
      </w:tr>
      <w:tr w:rsidR="000069D4" w14:paraId="5F21C3F1" w14:textId="77777777" w:rsidTr="00876A8A">
        <w:trPr>
          <w:cantSplit/>
        </w:trPr>
        <w:tc>
          <w:tcPr>
            <w:tcW w:w="6487" w:type="dxa"/>
            <w:tcBorders>
              <w:top w:val="single" w:sz="12" w:space="0" w:color="auto"/>
            </w:tcBorders>
          </w:tcPr>
          <w:p w14:paraId="74985DCD"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4536A4D" w14:textId="77777777" w:rsidR="000069D4" w:rsidRPr="00710D66" w:rsidRDefault="000069D4" w:rsidP="00A5173C">
            <w:pPr>
              <w:shd w:val="solid" w:color="FFFFFF" w:fill="FFFFFF"/>
              <w:spacing w:before="0" w:after="48" w:line="240" w:lineRule="atLeast"/>
              <w:rPr>
                <w:lang w:val="en-US"/>
              </w:rPr>
            </w:pPr>
          </w:p>
        </w:tc>
      </w:tr>
      <w:tr w:rsidR="000069D4" w14:paraId="05139D04" w14:textId="77777777" w:rsidTr="00876A8A">
        <w:trPr>
          <w:cantSplit/>
        </w:trPr>
        <w:tc>
          <w:tcPr>
            <w:tcW w:w="6487" w:type="dxa"/>
            <w:vMerge w:val="restart"/>
          </w:tcPr>
          <w:p w14:paraId="30E26E68" w14:textId="4BBB9E44" w:rsidR="00494ED0" w:rsidRPr="00AD3114" w:rsidRDefault="00494ED0" w:rsidP="00494ED0">
            <w:pPr>
              <w:shd w:val="solid" w:color="FFFFFF" w:fill="FFFFFF"/>
              <w:spacing w:before="0" w:after="240"/>
              <w:ind w:left="1134" w:hanging="1134"/>
              <w:rPr>
                <w:rFonts w:ascii="Verdana" w:hAnsi="Verdana"/>
                <w:sz w:val="20"/>
              </w:rPr>
            </w:pPr>
            <w:bookmarkStart w:id="1" w:name="recibido"/>
            <w:bookmarkStart w:id="2" w:name="dnum" w:colFirst="1" w:colLast="1"/>
            <w:bookmarkEnd w:id="1"/>
            <w:r w:rsidRPr="00AD3114">
              <w:rPr>
                <w:rFonts w:ascii="Verdana" w:hAnsi="Verdana"/>
                <w:sz w:val="20"/>
              </w:rPr>
              <w:t>Source:</w:t>
            </w:r>
            <w:r w:rsidRPr="00AD3114">
              <w:rPr>
                <w:rFonts w:ascii="Verdana" w:hAnsi="Verdana"/>
                <w:sz w:val="20"/>
              </w:rPr>
              <w:tab/>
              <w:t>Document</w:t>
            </w:r>
            <w:r w:rsidR="007B74CF">
              <w:rPr>
                <w:rFonts w:ascii="Verdana" w:hAnsi="Verdana"/>
                <w:sz w:val="20"/>
              </w:rPr>
              <w:t xml:space="preserve"> 5B/TEMP/123</w:t>
            </w:r>
          </w:p>
          <w:p w14:paraId="2D66E8B1" w14:textId="79B25821" w:rsidR="00494ED0" w:rsidRPr="00982084" w:rsidRDefault="00494ED0" w:rsidP="00494ED0">
            <w:pPr>
              <w:shd w:val="solid" w:color="FFFFFF" w:fill="FFFFFF"/>
              <w:tabs>
                <w:tab w:val="clear" w:pos="1134"/>
                <w:tab w:val="clear" w:pos="1871"/>
                <w:tab w:val="clear" w:pos="2268"/>
              </w:tabs>
              <w:spacing w:before="0" w:after="240"/>
              <w:ind w:left="1134" w:hanging="1134"/>
              <w:rPr>
                <w:rFonts w:ascii="Verdana" w:hAnsi="Verdana"/>
                <w:sz w:val="20"/>
              </w:rPr>
            </w:pPr>
            <w:r w:rsidRPr="00AD3114">
              <w:rPr>
                <w:rFonts w:ascii="Verdana" w:hAnsi="Verdana"/>
                <w:sz w:val="20"/>
              </w:rPr>
              <w:t>Subject:</w:t>
            </w:r>
            <w:r w:rsidRPr="00AD3114">
              <w:rPr>
                <w:rFonts w:ascii="Verdana" w:hAnsi="Verdana"/>
                <w:sz w:val="20"/>
              </w:rPr>
              <w:tab/>
              <w:t xml:space="preserve">New Recommendation </w:t>
            </w:r>
            <w:r>
              <w:rPr>
                <w:rFonts w:ascii="Verdana" w:hAnsi="Verdana"/>
                <w:sz w:val="20"/>
              </w:rPr>
              <w:t xml:space="preserve">ITU-R </w:t>
            </w:r>
            <w:r>
              <w:rPr>
                <w:rFonts w:ascii="Verdana" w:hAnsi="Verdana"/>
                <w:sz w:val="20"/>
              </w:rPr>
              <w:br/>
              <w:t>M</w:t>
            </w:r>
            <w:r w:rsidRPr="0076736C">
              <w:rPr>
                <w:rFonts w:ascii="Verdana" w:hAnsi="Verdana"/>
                <w:sz w:val="20"/>
              </w:rPr>
              <w:t>.[15.4-15.7_GHZ_ARNS]</w:t>
            </w:r>
          </w:p>
        </w:tc>
        <w:tc>
          <w:tcPr>
            <w:tcW w:w="3402" w:type="dxa"/>
          </w:tcPr>
          <w:p w14:paraId="5FF9969B" w14:textId="13E584A3" w:rsidR="000069D4" w:rsidRPr="00494ED0" w:rsidRDefault="007B74CF" w:rsidP="00A5173C">
            <w:pPr>
              <w:shd w:val="solid" w:color="FFFFFF" w:fill="FFFFFF"/>
              <w:spacing w:before="0" w:line="240" w:lineRule="atLeast"/>
              <w:rPr>
                <w:rFonts w:ascii="Verdana" w:hAnsi="Verdana"/>
                <w:sz w:val="20"/>
                <w:lang w:eastAsia="zh-CN"/>
              </w:rPr>
            </w:pPr>
            <w:r>
              <w:rPr>
                <w:rFonts w:ascii="Verdana" w:hAnsi="Verdana"/>
                <w:b/>
                <w:sz w:val="20"/>
                <w:lang w:eastAsia="zh-CN"/>
              </w:rPr>
              <w:t>Annex 22 to</w:t>
            </w:r>
            <w:r>
              <w:rPr>
                <w:rFonts w:ascii="Verdana" w:hAnsi="Verdana"/>
                <w:b/>
                <w:sz w:val="20"/>
                <w:lang w:eastAsia="zh-CN"/>
              </w:rPr>
              <w:br/>
            </w:r>
            <w:r w:rsidR="00494ED0">
              <w:rPr>
                <w:rFonts w:ascii="Verdana" w:hAnsi="Verdana"/>
                <w:b/>
                <w:sz w:val="20"/>
                <w:lang w:eastAsia="zh-CN"/>
              </w:rPr>
              <w:t>Document 5B/</w:t>
            </w:r>
            <w:r>
              <w:rPr>
                <w:rFonts w:ascii="Verdana" w:hAnsi="Verdana"/>
                <w:b/>
                <w:sz w:val="20"/>
                <w:lang w:eastAsia="zh-CN"/>
              </w:rPr>
              <w:t>355</w:t>
            </w:r>
            <w:r w:rsidR="00494ED0">
              <w:rPr>
                <w:rFonts w:ascii="Verdana" w:hAnsi="Verdana"/>
                <w:b/>
                <w:sz w:val="20"/>
                <w:lang w:eastAsia="zh-CN"/>
              </w:rPr>
              <w:t>-E</w:t>
            </w:r>
          </w:p>
        </w:tc>
      </w:tr>
      <w:tr w:rsidR="000069D4" w14:paraId="554833BE" w14:textId="77777777" w:rsidTr="00876A8A">
        <w:trPr>
          <w:cantSplit/>
        </w:trPr>
        <w:tc>
          <w:tcPr>
            <w:tcW w:w="6487" w:type="dxa"/>
            <w:vMerge/>
          </w:tcPr>
          <w:p w14:paraId="5C7B5AB9"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035454DC" w14:textId="1AFF6046" w:rsidR="000069D4" w:rsidRPr="00494ED0" w:rsidRDefault="00D04630"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14 </w:t>
            </w:r>
            <w:r w:rsidR="007B74CF">
              <w:rPr>
                <w:rFonts w:ascii="Verdana" w:hAnsi="Verdana"/>
                <w:b/>
                <w:sz w:val="20"/>
                <w:lang w:eastAsia="zh-CN"/>
              </w:rPr>
              <w:t>June</w:t>
            </w:r>
            <w:r w:rsidR="00494ED0">
              <w:rPr>
                <w:rFonts w:ascii="Verdana" w:hAnsi="Verdana"/>
                <w:b/>
                <w:sz w:val="20"/>
                <w:lang w:eastAsia="zh-CN"/>
              </w:rPr>
              <w:t xml:space="preserve"> 2021</w:t>
            </w:r>
          </w:p>
        </w:tc>
      </w:tr>
      <w:tr w:rsidR="000069D4" w14:paraId="016C7CA7" w14:textId="77777777" w:rsidTr="00876A8A">
        <w:trPr>
          <w:cantSplit/>
        </w:trPr>
        <w:tc>
          <w:tcPr>
            <w:tcW w:w="6487" w:type="dxa"/>
            <w:vMerge/>
          </w:tcPr>
          <w:p w14:paraId="4DF5E63A"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6D8E269E" w14:textId="691990D3" w:rsidR="000069D4" w:rsidRPr="00494ED0" w:rsidRDefault="00494ED0"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4D04F521" w14:textId="77777777" w:rsidTr="00D046A7">
        <w:trPr>
          <w:cantSplit/>
        </w:trPr>
        <w:tc>
          <w:tcPr>
            <w:tcW w:w="9889" w:type="dxa"/>
            <w:gridSpan w:val="2"/>
          </w:tcPr>
          <w:p w14:paraId="39F6D2E2" w14:textId="5909244A" w:rsidR="000069D4" w:rsidRDefault="007B74CF" w:rsidP="00494ED0">
            <w:pPr>
              <w:pStyle w:val="Source"/>
              <w:rPr>
                <w:lang w:eastAsia="zh-CN"/>
              </w:rPr>
            </w:pPr>
            <w:bookmarkStart w:id="5" w:name="dsource" w:colFirst="0" w:colLast="0"/>
            <w:bookmarkEnd w:id="4"/>
            <w:r>
              <w:t xml:space="preserve">Annex 22 to </w:t>
            </w:r>
            <w:r w:rsidR="00494ED0">
              <w:t>Working Group 5B</w:t>
            </w:r>
            <w:r>
              <w:t xml:space="preserve"> Chairman’s Report </w:t>
            </w:r>
          </w:p>
        </w:tc>
      </w:tr>
      <w:tr w:rsidR="000069D4" w14:paraId="01B01103" w14:textId="77777777" w:rsidTr="00D046A7">
        <w:trPr>
          <w:cantSplit/>
        </w:trPr>
        <w:tc>
          <w:tcPr>
            <w:tcW w:w="9889" w:type="dxa"/>
            <w:gridSpan w:val="2"/>
          </w:tcPr>
          <w:p w14:paraId="523CCDCD" w14:textId="50389D6A" w:rsidR="000069D4" w:rsidRDefault="00494ED0" w:rsidP="00A5173C">
            <w:pPr>
              <w:pStyle w:val="Title1"/>
              <w:rPr>
                <w:lang w:eastAsia="zh-CN"/>
              </w:rPr>
            </w:pPr>
            <w:bookmarkStart w:id="6" w:name="drec" w:colFirst="0" w:colLast="0"/>
            <w:bookmarkEnd w:id="5"/>
            <w:r w:rsidRPr="00AD3114">
              <w:rPr>
                <w:caps w:val="0"/>
              </w:rPr>
              <w:t xml:space="preserve">WORKING DOCUMENT TOWARDS A PRELIMINARY DRAFT NEW </w:t>
            </w:r>
            <w:r w:rsidRPr="00AD3114">
              <w:rPr>
                <w:caps w:val="0"/>
              </w:rPr>
              <w:br/>
              <w:t xml:space="preserve">RECOMMENDATION </w:t>
            </w:r>
            <w:r w:rsidRPr="00AD3114">
              <w:rPr>
                <w:rStyle w:val="href"/>
                <w:caps w:val="0"/>
              </w:rPr>
              <w:t>ITU-R M.[15.4-15.7_GHZ_ARNS]</w:t>
            </w:r>
          </w:p>
        </w:tc>
      </w:tr>
      <w:tr w:rsidR="000069D4" w14:paraId="5EFEEE61" w14:textId="77777777" w:rsidTr="00D046A7">
        <w:trPr>
          <w:cantSplit/>
        </w:trPr>
        <w:tc>
          <w:tcPr>
            <w:tcW w:w="9889" w:type="dxa"/>
            <w:gridSpan w:val="2"/>
          </w:tcPr>
          <w:p w14:paraId="5A8943E7" w14:textId="6889A139" w:rsidR="000069D4" w:rsidRDefault="00494ED0" w:rsidP="00494ED0">
            <w:pPr>
              <w:pStyle w:val="Title4"/>
              <w:rPr>
                <w:lang w:eastAsia="zh-CN"/>
              </w:rPr>
            </w:pPr>
            <w:bookmarkStart w:id="7" w:name="dtitle1" w:colFirst="0" w:colLast="0"/>
            <w:bookmarkEnd w:id="6"/>
            <w:r w:rsidRPr="00AD3114">
              <w:rPr>
                <w:lang w:eastAsia="zh-CN"/>
              </w:rPr>
              <w:t xml:space="preserve">Characteristics of </w:t>
            </w:r>
            <w:r w:rsidRPr="00AD3114">
              <w:t>and</w:t>
            </w:r>
            <w:r w:rsidRPr="00AD3114">
              <w:rPr>
                <w:lang w:eastAsia="zh-CN"/>
              </w:rPr>
              <w:t xml:space="preserve"> protection criteria for radars operating in the </w:t>
            </w:r>
            <w:r w:rsidRPr="00AD3114">
              <w:rPr>
                <w:lang w:eastAsia="zh-CN"/>
              </w:rPr>
              <w:br/>
              <w:t xml:space="preserve">aeronautical </w:t>
            </w:r>
            <w:proofErr w:type="spellStart"/>
            <w:r w:rsidRPr="00AD3114">
              <w:rPr>
                <w:lang w:eastAsia="zh-CN"/>
              </w:rPr>
              <w:t>radionavigation</w:t>
            </w:r>
            <w:proofErr w:type="spellEnd"/>
            <w:r w:rsidRPr="00AD3114">
              <w:rPr>
                <w:lang w:eastAsia="zh-CN"/>
              </w:rPr>
              <w:t xml:space="preserve"> service in the frequency </w:t>
            </w:r>
            <w:r w:rsidRPr="00AD3114">
              <w:rPr>
                <w:lang w:eastAsia="zh-CN"/>
              </w:rPr>
              <w:br/>
              <w:t>band 15.4-15.7 GHz</w:t>
            </w:r>
          </w:p>
        </w:tc>
      </w:tr>
    </w:tbl>
    <w:p w14:paraId="08044505" w14:textId="77777777" w:rsidR="00494ED0" w:rsidRPr="00AD3114" w:rsidRDefault="00494ED0" w:rsidP="00E24A22">
      <w:pPr>
        <w:pStyle w:val="Recdate"/>
      </w:pPr>
      <w:bookmarkStart w:id="8" w:name="dbreak"/>
      <w:bookmarkEnd w:id="7"/>
      <w:bookmarkEnd w:id="8"/>
      <w:r w:rsidRPr="00AD3114">
        <w:t>(</w:t>
      </w:r>
      <w:r w:rsidRPr="00AD3114">
        <w:rPr>
          <w:highlight w:val="yellow"/>
        </w:rPr>
        <w:t>202X</w:t>
      </w:r>
      <w:r w:rsidRPr="00AD3114">
        <w:t>)</w:t>
      </w:r>
    </w:p>
    <w:p w14:paraId="26D8735C" w14:textId="77777777" w:rsidR="00494ED0" w:rsidRPr="00510F1C" w:rsidRDefault="00494ED0" w:rsidP="00741AA0">
      <w:pPr>
        <w:pStyle w:val="Headingb"/>
        <w:rPr>
          <w:sz w:val="22"/>
          <w:szCs w:val="18"/>
        </w:rPr>
      </w:pPr>
      <w:r w:rsidRPr="00510F1C">
        <w:rPr>
          <w:sz w:val="22"/>
          <w:szCs w:val="18"/>
        </w:rPr>
        <w:t>Scope</w:t>
      </w:r>
    </w:p>
    <w:p w14:paraId="58CE6025" w14:textId="77777777" w:rsidR="00494ED0" w:rsidRPr="00510F1C" w:rsidRDefault="00494ED0" w:rsidP="00741AA0">
      <w:pPr>
        <w:jc w:val="both"/>
        <w:rPr>
          <w:sz w:val="22"/>
          <w:szCs w:val="18"/>
        </w:rPr>
      </w:pPr>
      <w:r w:rsidRPr="00510F1C">
        <w:rPr>
          <w:sz w:val="22"/>
          <w:szCs w:val="18"/>
        </w:rPr>
        <w:t xml:space="preserve">This Recommendation specifies the characteristics and protection criteria of radars operating in the aeronautical </w:t>
      </w:r>
      <w:proofErr w:type="spellStart"/>
      <w:r w:rsidRPr="00510F1C">
        <w:rPr>
          <w:sz w:val="22"/>
          <w:szCs w:val="18"/>
        </w:rPr>
        <w:t>radionavigation</w:t>
      </w:r>
      <w:proofErr w:type="spellEnd"/>
      <w:r w:rsidRPr="00510F1C">
        <w:rPr>
          <w:sz w:val="22"/>
          <w:szCs w:val="18"/>
        </w:rPr>
        <w:t xml:space="preserve"> service (ARNS) in the frequency band 15.4-15.7 GHz. The technical and operational characteristics should be used in analysing compatibility between radars operating in the aeronautical </w:t>
      </w:r>
      <w:proofErr w:type="spellStart"/>
      <w:r w:rsidRPr="00510F1C">
        <w:rPr>
          <w:sz w:val="22"/>
          <w:szCs w:val="18"/>
        </w:rPr>
        <w:t>radionavigation</w:t>
      </w:r>
      <w:proofErr w:type="spellEnd"/>
      <w:r w:rsidRPr="00510F1C">
        <w:rPr>
          <w:sz w:val="22"/>
          <w:szCs w:val="18"/>
        </w:rPr>
        <w:t xml:space="preserve"> service and systems in other services.</w:t>
      </w:r>
    </w:p>
    <w:p w14:paraId="004B4F7A" w14:textId="77777777" w:rsidR="00494ED0" w:rsidRPr="00AD3114" w:rsidRDefault="00494ED0" w:rsidP="00741AA0">
      <w:pPr>
        <w:pStyle w:val="Headingb"/>
      </w:pPr>
      <w:r w:rsidRPr="00AD3114">
        <w:t>Keywords</w:t>
      </w:r>
    </w:p>
    <w:p w14:paraId="64349B3D" w14:textId="77777777" w:rsidR="00494ED0" w:rsidRPr="00AD3114" w:rsidRDefault="00494ED0" w:rsidP="00E24A22">
      <w:r w:rsidRPr="00AD3114">
        <w:t>15.4-15.7 GHz, radar, characteristics, protection.</w:t>
      </w:r>
    </w:p>
    <w:p w14:paraId="51345B89" w14:textId="77777777" w:rsidR="00494ED0" w:rsidRPr="00AD3114" w:rsidRDefault="00494ED0" w:rsidP="00741AA0">
      <w:pPr>
        <w:pStyle w:val="Headingb"/>
      </w:pPr>
      <w:r w:rsidRPr="00AD3114">
        <w:t>Abbreviations/Glossary</w:t>
      </w:r>
    </w:p>
    <w:p w14:paraId="60A87FF8" w14:textId="77777777" w:rsidR="00494ED0" w:rsidRPr="00AD3114" w:rsidRDefault="00494ED0" w:rsidP="00E24A22">
      <w:r w:rsidRPr="00AD3114">
        <w:t>ARNS</w:t>
      </w:r>
      <w:r>
        <w:t>:</w:t>
      </w:r>
      <w:r w:rsidRPr="00AD3114">
        <w:tab/>
        <w:t xml:space="preserve">Aeronautical </w:t>
      </w:r>
      <w:proofErr w:type="spellStart"/>
      <w:r w:rsidRPr="00AD3114">
        <w:t>radionavigation</w:t>
      </w:r>
      <w:proofErr w:type="spellEnd"/>
      <w:r w:rsidRPr="00AD3114">
        <w:t xml:space="preserve"> service</w:t>
      </w:r>
    </w:p>
    <w:p w14:paraId="3B4227D5" w14:textId="77777777" w:rsidR="00494ED0" w:rsidRPr="00AD3114" w:rsidRDefault="00494ED0" w:rsidP="00E24A22">
      <w:r w:rsidRPr="00AD3114">
        <w:t>DAA</w:t>
      </w:r>
      <w:r>
        <w:t>:</w:t>
      </w:r>
      <w:r w:rsidRPr="00AD3114">
        <w:tab/>
        <w:t xml:space="preserve">Detect and </w:t>
      </w:r>
      <w:r>
        <w:t>a</w:t>
      </w:r>
      <w:r w:rsidRPr="00AD3114">
        <w:t>void</w:t>
      </w:r>
    </w:p>
    <w:p w14:paraId="73FEEEF1" w14:textId="77777777" w:rsidR="00494ED0" w:rsidRPr="00AD3114" w:rsidRDefault="00494ED0" w:rsidP="00E24A22">
      <w:proofErr w:type="spellStart"/>
      <w:r w:rsidRPr="00AD3114">
        <w:t>e.i.r.p</w:t>
      </w:r>
      <w:proofErr w:type="spellEnd"/>
      <w:r>
        <w:t>:</w:t>
      </w:r>
      <w:r w:rsidRPr="00AD3114">
        <w:tab/>
        <w:t xml:space="preserve">Effective </w:t>
      </w:r>
      <w:proofErr w:type="spellStart"/>
      <w:r>
        <w:t>i</w:t>
      </w:r>
      <w:r w:rsidRPr="00AD3114">
        <w:t>sotropically</w:t>
      </w:r>
      <w:proofErr w:type="spellEnd"/>
      <w:r w:rsidRPr="00AD3114">
        <w:t xml:space="preserve"> </w:t>
      </w:r>
      <w:r>
        <w:t>r</w:t>
      </w:r>
      <w:r w:rsidRPr="00AD3114">
        <w:t xml:space="preserve">adiated </w:t>
      </w:r>
      <w:r>
        <w:t>p</w:t>
      </w:r>
      <w:r w:rsidRPr="00AD3114">
        <w:t>ower</w:t>
      </w:r>
    </w:p>
    <w:p w14:paraId="1F7378C7" w14:textId="77777777" w:rsidR="00494ED0" w:rsidRPr="00AD3114" w:rsidRDefault="00494ED0" w:rsidP="00E24A22">
      <w:r w:rsidRPr="00AD3114">
        <w:t>PSD</w:t>
      </w:r>
      <w:r>
        <w:t>:</w:t>
      </w:r>
      <w:r w:rsidRPr="00AD3114">
        <w:tab/>
        <w:t xml:space="preserve">Power </w:t>
      </w:r>
      <w:r>
        <w:t>s</w:t>
      </w:r>
      <w:r w:rsidRPr="00AD3114">
        <w:t xml:space="preserve">pectral </w:t>
      </w:r>
      <w:r>
        <w:t>d</w:t>
      </w:r>
      <w:r w:rsidRPr="00AD3114">
        <w:t>ensity</w:t>
      </w:r>
    </w:p>
    <w:p w14:paraId="2BED391E" w14:textId="77777777" w:rsidR="00494ED0" w:rsidRPr="00AD3114" w:rsidRDefault="00494ED0" w:rsidP="00E24A22">
      <w:r w:rsidRPr="00AD3114">
        <w:t>UA</w:t>
      </w:r>
      <w:r>
        <w:t>:</w:t>
      </w:r>
      <w:r w:rsidRPr="00AD3114">
        <w:tab/>
        <w:t>Unmanned aircraft</w:t>
      </w:r>
    </w:p>
    <w:p w14:paraId="46B51109" w14:textId="77777777" w:rsidR="00494ED0" w:rsidRPr="00AD3114" w:rsidRDefault="00494ED0" w:rsidP="00E24A22">
      <w:r w:rsidRPr="00AD3114">
        <w:t>UAS</w:t>
      </w:r>
      <w:r>
        <w:t>:</w:t>
      </w:r>
      <w:r w:rsidRPr="00AD3114">
        <w:tab/>
        <w:t>Unmanned aircraft system</w:t>
      </w:r>
    </w:p>
    <w:p w14:paraId="2B5B57A5" w14:textId="77777777" w:rsidR="00494ED0" w:rsidRDefault="00494ED0" w:rsidP="00741AA0">
      <w:pPr>
        <w:pStyle w:val="Headingb"/>
      </w:pPr>
      <w:r w:rsidRPr="0076736C">
        <w:rPr>
          <w:rFonts w:eastAsia="SimSun"/>
          <w:lang w:val="en-US"/>
        </w:rPr>
        <w:t>Related ITU Recommendations, Reports</w:t>
      </w:r>
      <w:r w:rsidRPr="0076736C">
        <w:t xml:space="preserve"> </w:t>
      </w:r>
    </w:p>
    <w:p w14:paraId="6CE0B57B" w14:textId="77777777" w:rsidR="007B74CF" w:rsidRDefault="00494ED0" w:rsidP="00E24A22">
      <w:r w:rsidRPr="0076736C">
        <w:rPr>
          <w:i/>
          <w:iCs/>
        </w:rPr>
        <w:t>Recommendation</w:t>
      </w:r>
      <w:r w:rsidR="007B74CF">
        <w:t xml:space="preserve"> </w:t>
      </w:r>
    </w:p>
    <w:p w14:paraId="6A56F136" w14:textId="039F130B" w:rsidR="00494ED0" w:rsidRDefault="007B74CF" w:rsidP="007B74CF">
      <w:pPr>
        <w:tabs>
          <w:tab w:val="clear" w:pos="1134"/>
          <w:tab w:val="clear" w:pos="1871"/>
        </w:tabs>
        <w:ind w:left="1985" w:hanging="1985"/>
        <w:jc w:val="both"/>
      </w:pPr>
      <w:r>
        <w:t>ITU-R</w:t>
      </w:r>
      <w:hyperlink r:id="rId8" w:history="1">
        <w:r w:rsidR="00494ED0" w:rsidRPr="00741AA0">
          <w:rPr>
            <w:rStyle w:val="Hyperlink"/>
          </w:rPr>
          <w:t>S.1340</w:t>
        </w:r>
      </w:hyperlink>
      <w:r w:rsidR="00494ED0">
        <w:tab/>
      </w:r>
      <w:proofErr w:type="gramStart"/>
      <w:r w:rsidR="00494ED0" w:rsidRPr="00272F5E">
        <w:rPr>
          <w:spacing w:val="-2"/>
        </w:rPr>
        <w:t>Sharing</w:t>
      </w:r>
      <w:proofErr w:type="gramEnd"/>
      <w:r w:rsidR="00494ED0" w:rsidRPr="00272F5E">
        <w:rPr>
          <w:spacing w:val="-2"/>
        </w:rPr>
        <w:t xml:space="preserve"> between feeder links for the mobile-satellite service and the aeronautical </w:t>
      </w:r>
      <w:proofErr w:type="spellStart"/>
      <w:r w:rsidR="00494ED0" w:rsidRPr="00272F5E">
        <w:rPr>
          <w:spacing w:val="-2"/>
        </w:rPr>
        <w:t>radionavigation</w:t>
      </w:r>
      <w:proofErr w:type="spellEnd"/>
      <w:r w:rsidR="00494ED0" w:rsidRPr="00272F5E">
        <w:rPr>
          <w:spacing w:val="-2"/>
        </w:rPr>
        <w:t xml:space="preserve"> service in the Earth-to-space direction in the band 15.4-15.7 GHz</w:t>
      </w:r>
    </w:p>
    <w:p w14:paraId="4C88CE7C" w14:textId="77777777" w:rsidR="00510F1C" w:rsidRDefault="00510F1C">
      <w:pPr>
        <w:tabs>
          <w:tab w:val="clear" w:pos="1134"/>
          <w:tab w:val="clear" w:pos="1871"/>
          <w:tab w:val="clear" w:pos="2268"/>
        </w:tabs>
        <w:overflowPunct/>
        <w:autoSpaceDE/>
        <w:autoSpaceDN/>
        <w:adjustRightInd/>
        <w:spacing w:before="0"/>
        <w:textAlignment w:val="auto"/>
      </w:pPr>
      <w:r>
        <w:br w:type="page"/>
      </w:r>
    </w:p>
    <w:p w14:paraId="0E19F8DD" w14:textId="187145A0" w:rsidR="00494ED0" w:rsidRPr="00741AA0" w:rsidRDefault="00494ED0" w:rsidP="00741AA0">
      <w:pPr>
        <w:pStyle w:val="Normalaftertitle"/>
      </w:pPr>
      <w:r w:rsidRPr="00741AA0">
        <w:lastRenderedPageBreak/>
        <w:t xml:space="preserve">The ITU </w:t>
      </w:r>
      <w:proofErr w:type="spellStart"/>
      <w:r w:rsidRPr="00741AA0">
        <w:t>Radiocommunication</w:t>
      </w:r>
      <w:proofErr w:type="spellEnd"/>
      <w:r w:rsidRPr="00741AA0">
        <w:t xml:space="preserve"> Assembly,</w:t>
      </w:r>
    </w:p>
    <w:p w14:paraId="156CF680" w14:textId="77777777" w:rsidR="00494ED0" w:rsidRPr="00AD3114" w:rsidRDefault="00494ED0" w:rsidP="00E24A22">
      <w:pPr>
        <w:pStyle w:val="Call"/>
      </w:pPr>
      <w:proofErr w:type="gramStart"/>
      <w:r w:rsidRPr="00AD3114">
        <w:t>considering</w:t>
      </w:r>
      <w:proofErr w:type="gramEnd"/>
    </w:p>
    <w:p w14:paraId="10395988" w14:textId="77777777" w:rsidR="00494ED0" w:rsidRPr="00AD3114" w:rsidRDefault="00494ED0" w:rsidP="007B74CF">
      <w:pPr>
        <w:jc w:val="both"/>
      </w:pPr>
      <w:r w:rsidRPr="00AD3114">
        <w:rPr>
          <w:i/>
          <w:iCs/>
        </w:rPr>
        <w:t>a)</w:t>
      </w:r>
      <w:r w:rsidRPr="00AD3114">
        <w:tab/>
      </w:r>
      <w:proofErr w:type="gramStart"/>
      <w:r w:rsidRPr="00AD3114">
        <w:t>that</w:t>
      </w:r>
      <w:proofErr w:type="gramEnd"/>
      <w:r w:rsidRPr="00AD3114">
        <w:t xml:space="preserve"> antenna, signal propagation, target detection, and wide necessary bandwidth of radar required to achieve their functions are optimum in certain frequency bands;</w:t>
      </w:r>
    </w:p>
    <w:p w14:paraId="032C5F65" w14:textId="77777777" w:rsidR="00494ED0" w:rsidRPr="00AD3114" w:rsidRDefault="00494ED0" w:rsidP="007B74CF">
      <w:pPr>
        <w:jc w:val="both"/>
      </w:pPr>
      <w:r w:rsidRPr="00AD3114">
        <w:rPr>
          <w:i/>
          <w:iCs/>
        </w:rPr>
        <w:t>b)</w:t>
      </w:r>
      <w:r w:rsidRPr="00AD3114">
        <w:tab/>
      </w:r>
      <w:proofErr w:type="gramStart"/>
      <w:r w:rsidRPr="00AD3114">
        <w:t>that</w:t>
      </w:r>
      <w:proofErr w:type="gramEnd"/>
      <w:r w:rsidRPr="00AD3114">
        <w:t xml:space="preserve"> the technical characteristics of radars operating in the aeronautical </w:t>
      </w:r>
      <w:proofErr w:type="spellStart"/>
      <w:r w:rsidRPr="00AD3114">
        <w:t>radionavigation</w:t>
      </w:r>
      <w:proofErr w:type="spellEnd"/>
      <w:r w:rsidRPr="00AD3114">
        <w:t xml:space="preserve"> service (ARNS) are determined by the mission of the system and vary widely even within a frequency band,</w:t>
      </w:r>
    </w:p>
    <w:p w14:paraId="585466E1" w14:textId="77777777" w:rsidR="00494ED0" w:rsidRPr="00AD3114" w:rsidRDefault="00494ED0" w:rsidP="007B74CF">
      <w:pPr>
        <w:pStyle w:val="Call"/>
        <w:jc w:val="both"/>
        <w:rPr>
          <w:szCs w:val="24"/>
        </w:rPr>
      </w:pPr>
      <w:proofErr w:type="gramStart"/>
      <w:r w:rsidRPr="00AD3114">
        <w:rPr>
          <w:szCs w:val="24"/>
        </w:rPr>
        <w:t>recognizing</w:t>
      </w:r>
      <w:proofErr w:type="gramEnd"/>
    </w:p>
    <w:p w14:paraId="38FBA0A1" w14:textId="77777777" w:rsidR="00494ED0" w:rsidRPr="00AD3114" w:rsidRDefault="00494ED0" w:rsidP="007B74CF">
      <w:pPr>
        <w:jc w:val="both"/>
      </w:pPr>
      <w:r w:rsidRPr="00AD3114">
        <w:rPr>
          <w:i/>
          <w:iCs/>
        </w:rPr>
        <w:t>a)</w:t>
      </w:r>
      <w:r w:rsidRPr="00AD3114">
        <w:tab/>
      </w:r>
      <w:proofErr w:type="gramStart"/>
      <w:r w:rsidRPr="00AD3114">
        <w:t>that</w:t>
      </w:r>
      <w:proofErr w:type="gramEnd"/>
      <w:r w:rsidRPr="00AD3114">
        <w:t xml:space="preserve"> the frequency band 15.4-15.7 GHz is allocated on a primary basis to aeronautical </w:t>
      </w:r>
      <w:proofErr w:type="spellStart"/>
      <w:r w:rsidRPr="00AD3114">
        <w:t>radionavigation</w:t>
      </w:r>
      <w:proofErr w:type="spellEnd"/>
      <w:r w:rsidRPr="00AD3114">
        <w:t xml:space="preserve">, and radiolocation services, and that the fixed-satellite service (Earth-to-space) is also allocated on a primary basis in the </w:t>
      </w:r>
      <w:r>
        <w:t xml:space="preserve">frequency </w:t>
      </w:r>
      <w:r w:rsidRPr="00AD3114">
        <w:t>band 15.43-15.63 GHz;</w:t>
      </w:r>
    </w:p>
    <w:p w14:paraId="284E17A2" w14:textId="77777777" w:rsidR="00494ED0" w:rsidRPr="00AD3114" w:rsidRDefault="00494ED0" w:rsidP="007B74CF">
      <w:pPr>
        <w:jc w:val="both"/>
      </w:pPr>
      <w:r w:rsidRPr="00AD3114">
        <w:rPr>
          <w:i/>
          <w:iCs/>
        </w:rPr>
        <w:t>b)</w:t>
      </w:r>
      <w:r w:rsidRPr="00AD3114">
        <w:tab/>
      </w:r>
      <w:proofErr w:type="gramStart"/>
      <w:r w:rsidRPr="00AD3114">
        <w:t>that</w:t>
      </w:r>
      <w:proofErr w:type="gramEnd"/>
      <w:r w:rsidRPr="00AD3114">
        <w:t xml:space="preserve"> the radiolocation services operating in the frequency band 15.4-15.7 GHz shall not cause harmful interference to, or claim protection from the aeronautical </w:t>
      </w:r>
      <w:proofErr w:type="spellStart"/>
      <w:r w:rsidRPr="00AD3114">
        <w:t>radionavigation</w:t>
      </w:r>
      <w:proofErr w:type="spellEnd"/>
      <w:r w:rsidRPr="00AD3114">
        <w:t xml:space="preserve"> service;</w:t>
      </w:r>
    </w:p>
    <w:p w14:paraId="56ED5ED8" w14:textId="77777777" w:rsidR="00494ED0" w:rsidRPr="00AD3114" w:rsidRDefault="00494ED0" w:rsidP="007B74CF">
      <w:pPr>
        <w:jc w:val="both"/>
      </w:pPr>
      <w:r w:rsidRPr="00AD3114">
        <w:rPr>
          <w:i/>
        </w:rPr>
        <w:t>c)</w:t>
      </w:r>
      <w:r w:rsidRPr="00AD3114">
        <w:tab/>
      </w:r>
      <w:proofErr w:type="gramStart"/>
      <w:r w:rsidRPr="00AD3114">
        <w:t>that</w:t>
      </w:r>
      <w:proofErr w:type="gramEnd"/>
      <w:r w:rsidRPr="00AD3114">
        <w:t xml:space="preserve"> the fixed-satellite service (Earth-to-space) operating in the frequency band 15.43</w:t>
      </w:r>
      <w:r w:rsidRPr="00AD3114">
        <w:noBreakHyphen/>
        <w:t xml:space="preserve">15.63 GHz is limited to feeder links of non-geostationary systems in the mobile-satellite service and is subject to coordination under </w:t>
      </w:r>
      <w:r>
        <w:t xml:space="preserve">RR </w:t>
      </w:r>
      <w:r w:rsidRPr="00AD3114">
        <w:t xml:space="preserve">No. </w:t>
      </w:r>
      <w:r w:rsidRPr="00AD3114">
        <w:rPr>
          <w:b/>
        </w:rPr>
        <w:t>9.11A</w:t>
      </w:r>
      <w:r w:rsidRPr="00AD3114">
        <w:t>;</w:t>
      </w:r>
    </w:p>
    <w:p w14:paraId="6B5C58C3" w14:textId="165DBB09" w:rsidR="00494ED0" w:rsidRPr="00272F5E" w:rsidRDefault="00494ED0" w:rsidP="007B74CF">
      <w:pPr>
        <w:jc w:val="both"/>
        <w:rPr>
          <w:spacing w:val="-2"/>
        </w:rPr>
      </w:pPr>
      <w:r w:rsidRPr="00AD3114">
        <w:rPr>
          <w:i/>
          <w:iCs/>
        </w:rPr>
        <w:t>d)</w:t>
      </w:r>
      <w:r w:rsidRPr="00AD3114">
        <w:tab/>
      </w:r>
      <w:proofErr w:type="gramStart"/>
      <w:r w:rsidRPr="00272F5E">
        <w:rPr>
          <w:spacing w:val="-2"/>
        </w:rPr>
        <w:t>that</w:t>
      </w:r>
      <w:proofErr w:type="gramEnd"/>
      <w:r w:rsidRPr="00272F5E">
        <w:rPr>
          <w:spacing w:val="-2"/>
        </w:rPr>
        <w:t xml:space="preserve"> stations operating in the aeronautical </w:t>
      </w:r>
      <w:proofErr w:type="spellStart"/>
      <w:r w:rsidRPr="00272F5E">
        <w:rPr>
          <w:spacing w:val="-2"/>
        </w:rPr>
        <w:t>radionavigation</w:t>
      </w:r>
      <w:proofErr w:type="spellEnd"/>
      <w:r w:rsidRPr="00272F5E">
        <w:rPr>
          <w:spacing w:val="-2"/>
        </w:rPr>
        <w:t xml:space="preserve"> service shall limit the effective </w:t>
      </w:r>
      <w:proofErr w:type="spellStart"/>
      <w:r w:rsidRPr="00272F5E">
        <w:rPr>
          <w:spacing w:val="-2"/>
        </w:rPr>
        <w:t>isotropically</w:t>
      </w:r>
      <w:proofErr w:type="spellEnd"/>
      <w:r w:rsidRPr="00272F5E">
        <w:rPr>
          <w:spacing w:val="-2"/>
        </w:rPr>
        <w:t xml:space="preserve"> radiated power (</w:t>
      </w:r>
      <w:proofErr w:type="spellStart"/>
      <w:r w:rsidRPr="00272F5E">
        <w:rPr>
          <w:spacing w:val="-2"/>
        </w:rPr>
        <w:t>e.i.r.p</w:t>
      </w:r>
      <w:proofErr w:type="spellEnd"/>
      <w:r w:rsidRPr="00272F5E">
        <w:rPr>
          <w:spacing w:val="-2"/>
        </w:rPr>
        <w:t xml:space="preserve">). </w:t>
      </w:r>
      <w:proofErr w:type="gramStart"/>
      <w:r w:rsidRPr="00272F5E">
        <w:rPr>
          <w:spacing w:val="-2"/>
        </w:rPr>
        <w:t>in</w:t>
      </w:r>
      <w:proofErr w:type="gramEnd"/>
      <w:r w:rsidRPr="00272F5E">
        <w:rPr>
          <w:spacing w:val="-2"/>
        </w:rPr>
        <w:t xml:space="preserve"> accordance with Recommendation ITU-R S.1340;</w:t>
      </w:r>
    </w:p>
    <w:p w14:paraId="50C617F1" w14:textId="4E7E8B5E" w:rsidR="00494ED0" w:rsidRPr="00AD3114" w:rsidRDefault="00494ED0" w:rsidP="007B74CF">
      <w:pPr>
        <w:jc w:val="both"/>
      </w:pPr>
      <w:r w:rsidRPr="00AD3114">
        <w:rPr>
          <w:i/>
          <w:iCs/>
        </w:rPr>
        <w:t>e)</w:t>
      </w:r>
      <w:r w:rsidRPr="00AD3114">
        <w:tab/>
        <w:t xml:space="preserve">that for stations operating in the fixed-satellite service (Earth-to-space), the minimum coordination distance required to protect the aeronautical </w:t>
      </w:r>
      <w:proofErr w:type="spellStart"/>
      <w:r w:rsidRPr="00AD3114">
        <w:t>radionavigation</w:t>
      </w:r>
      <w:proofErr w:type="spellEnd"/>
      <w:r w:rsidRPr="00AD3114">
        <w:t xml:space="preserve"> stations (</w:t>
      </w:r>
      <w:r>
        <w:t>RR </w:t>
      </w:r>
      <w:r w:rsidRPr="00AD3114">
        <w:t>No.</w:t>
      </w:r>
      <w:r>
        <w:t> </w:t>
      </w:r>
      <w:r w:rsidRPr="00DA4E0B">
        <w:rPr>
          <w:b/>
          <w:bCs/>
        </w:rPr>
        <w:t>4.10</w:t>
      </w:r>
      <w:r>
        <w:t> </w:t>
      </w:r>
      <w:r w:rsidRPr="00AD3114">
        <w:t xml:space="preserve">applies) from harmful interference from feeder-link earth stations and the maximum </w:t>
      </w:r>
      <w:proofErr w:type="spellStart"/>
      <w:r w:rsidRPr="00AD3114">
        <w:t>e.i.r.p</w:t>
      </w:r>
      <w:proofErr w:type="spellEnd"/>
      <w:r w:rsidRPr="00AD3114">
        <w:t>. transmitted towards the local horizontal plane by a feeder-link earth station shall be in accordance with Recommendation ITU-R S.1340,</w:t>
      </w:r>
    </w:p>
    <w:p w14:paraId="5A914FFE" w14:textId="77777777" w:rsidR="00494ED0" w:rsidRPr="00AD3114" w:rsidRDefault="00494ED0" w:rsidP="007B74CF">
      <w:pPr>
        <w:pStyle w:val="Call"/>
        <w:jc w:val="both"/>
        <w:rPr>
          <w:szCs w:val="24"/>
        </w:rPr>
      </w:pPr>
      <w:proofErr w:type="gramStart"/>
      <w:r w:rsidRPr="00AD3114">
        <w:rPr>
          <w:szCs w:val="24"/>
        </w:rPr>
        <w:t>recommends</w:t>
      </w:r>
      <w:proofErr w:type="gramEnd"/>
    </w:p>
    <w:p w14:paraId="13B69C24" w14:textId="77777777" w:rsidR="00494ED0" w:rsidRPr="00AD3114" w:rsidRDefault="00494ED0" w:rsidP="007B74CF">
      <w:pPr>
        <w:jc w:val="both"/>
      </w:pPr>
      <w:r w:rsidRPr="00DA4E0B">
        <w:t>1</w:t>
      </w:r>
      <w:r w:rsidRPr="00AD3114">
        <w:tab/>
        <w:t>that the technical and operational characteristics of the radars operating in the ARNS described in the Annex should be considered representative of those operating in the frequency band 15.4-15.7 GHz and used in studies of compatibility with systems in other services;</w:t>
      </w:r>
    </w:p>
    <w:p w14:paraId="5F90D4E3" w14:textId="77777777" w:rsidR="00494ED0" w:rsidRPr="00AD3114" w:rsidRDefault="00494ED0" w:rsidP="007B74CF">
      <w:pPr>
        <w:jc w:val="both"/>
      </w:pPr>
      <w:r w:rsidRPr="00DA4E0B">
        <w:t>2</w:t>
      </w:r>
      <w:r w:rsidRPr="00AD3114">
        <w:tab/>
        <w:t>that the criterion of interfering signal power to radar receiver noise power level (</w:t>
      </w:r>
      <w:r w:rsidRPr="00AD3114">
        <w:rPr>
          <w:i/>
          <w:iCs/>
        </w:rPr>
        <w:t>I</w:t>
      </w:r>
      <w:r w:rsidRPr="00AD3114">
        <w:t>/</w:t>
      </w:r>
      <w:r w:rsidRPr="00AD3114">
        <w:rPr>
          <w:i/>
          <w:iCs/>
        </w:rPr>
        <w:t>N)</w:t>
      </w:r>
      <w:r w:rsidRPr="00AD3114">
        <w:t xml:space="preserve"> of </w:t>
      </w:r>
      <w:r w:rsidRPr="00AD3114">
        <w:rPr>
          <w:highlight w:val="yellow"/>
        </w:rPr>
        <w:t>[</w:t>
      </w:r>
      <w:r>
        <w:rPr>
          <w:highlight w:val="yellow"/>
        </w:rPr>
        <w:t>−</w:t>
      </w:r>
      <w:r w:rsidRPr="00AD3114">
        <w:rPr>
          <w:highlight w:val="yellow"/>
        </w:rPr>
        <w:t>6 dB/</w:t>
      </w:r>
      <w:r>
        <w:rPr>
          <w:highlight w:val="yellow"/>
        </w:rPr>
        <w:t>−</w:t>
      </w:r>
      <w:r w:rsidRPr="00AD3114">
        <w:rPr>
          <w:highlight w:val="yellow"/>
        </w:rPr>
        <w:t>10 dB]</w:t>
      </w:r>
      <w:r w:rsidRPr="00AD3114">
        <w:t xml:space="preserve">, should be used as the required protection level for the aeronautical </w:t>
      </w:r>
      <w:proofErr w:type="spellStart"/>
      <w:r w:rsidRPr="00AD3114">
        <w:t>radionavigation</w:t>
      </w:r>
      <w:proofErr w:type="spellEnd"/>
      <w:r w:rsidRPr="00AD3114">
        <w:t xml:space="preserve"> radars, and that this represents the aggregate protection level if multiple interferers are present.</w:t>
      </w:r>
    </w:p>
    <w:p w14:paraId="5243F110" w14:textId="77777777" w:rsidR="00494ED0" w:rsidRPr="00AD3114" w:rsidRDefault="00494ED0" w:rsidP="007B74CF">
      <w:pPr>
        <w:jc w:val="both"/>
      </w:pPr>
    </w:p>
    <w:p w14:paraId="1383E289" w14:textId="77777777" w:rsidR="00494ED0" w:rsidRPr="00AD3114" w:rsidRDefault="00494ED0" w:rsidP="00E24A22"/>
    <w:p w14:paraId="45964E94" w14:textId="77777777" w:rsidR="00494ED0" w:rsidRPr="00AD3114" w:rsidRDefault="00494ED0" w:rsidP="00E24A22">
      <w:pPr>
        <w:pStyle w:val="AnnexNoTitle"/>
        <w:rPr>
          <w:lang w:val="en-GB"/>
        </w:rPr>
      </w:pPr>
      <w:r w:rsidRPr="00AD3114">
        <w:rPr>
          <w:lang w:val="en-GB"/>
        </w:rPr>
        <w:lastRenderedPageBreak/>
        <w:t>Annex</w:t>
      </w:r>
      <w:r w:rsidRPr="00AD3114">
        <w:rPr>
          <w:lang w:val="en-GB"/>
        </w:rPr>
        <w:br/>
      </w:r>
      <w:r w:rsidRPr="00AD3114">
        <w:rPr>
          <w:lang w:val="en-GB"/>
        </w:rPr>
        <w:br/>
        <w:t>Technical and operational characteristics of radars operating in the</w:t>
      </w:r>
      <w:r w:rsidRPr="00AD3114">
        <w:rPr>
          <w:lang w:val="en-GB"/>
        </w:rPr>
        <w:br/>
        <w:t xml:space="preserve">aeronautical </w:t>
      </w:r>
      <w:proofErr w:type="spellStart"/>
      <w:r w:rsidRPr="00AD3114">
        <w:rPr>
          <w:lang w:val="en-GB"/>
        </w:rPr>
        <w:t>radionavigation</w:t>
      </w:r>
      <w:proofErr w:type="spellEnd"/>
      <w:r w:rsidRPr="00AD3114">
        <w:rPr>
          <w:lang w:val="en-GB"/>
        </w:rPr>
        <w:t xml:space="preserve"> service in the</w:t>
      </w:r>
      <w:r w:rsidRPr="00AD3114">
        <w:rPr>
          <w:lang w:val="en-GB"/>
        </w:rPr>
        <w:br/>
        <w:t>frequency band 15.4-15.7 GHz</w:t>
      </w:r>
    </w:p>
    <w:p w14:paraId="32514F12" w14:textId="77777777" w:rsidR="00494ED0" w:rsidRPr="00AD3114" w:rsidRDefault="00494ED0" w:rsidP="00E24A22">
      <w:pPr>
        <w:pStyle w:val="Heading1"/>
      </w:pPr>
      <w:r w:rsidRPr="00AD3114">
        <w:t>1</w:t>
      </w:r>
      <w:r w:rsidRPr="00AD3114">
        <w:tab/>
        <w:t>Introduction</w:t>
      </w:r>
    </w:p>
    <w:p w14:paraId="74532E11" w14:textId="77777777" w:rsidR="00494ED0" w:rsidRPr="00AD3114" w:rsidRDefault="00494ED0" w:rsidP="007B74CF">
      <w:pPr>
        <w:jc w:val="both"/>
      </w:pPr>
      <w:r w:rsidRPr="00AD3114">
        <w:t>ARNS system operates worldwide on a primary basis in the frequency band 15.4-15.7 GHz. This Annex presents the technical and operational characteristics of representative ARNS radars operating in this frequency band.</w:t>
      </w:r>
    </w:p>
    <w:p w14:paraId="361B3BC9" w14:textId="5A38CD26" w:rsidR="00494ED0" w:rsidRPr="00AD3114" w:rsidRDefault="00494ED0" w:rsidP="007B74CF">
      <w:pPr>
        <w:jc w:val="both"/>
      </w:pPr>
      <w:r w:rsidRPr="00AD3114">
        <w:t xml:space="preserve">ARNS systems are installed in unmanned aircraft (UA) or on the ground to detect non-cooperative aircraft as the surveillance component of an UA </w:t>
      </w:r>
      <w:r w:rsidR="007B74CF">
        <w:t>d</w:t>
      </w:r>
      <w:r w:rsidRPr="00AD3114">
        <w:t xml:space="preserve">etect and </w:t>
      </w:r>
      <w:del w:id="9" w:author="Rahman, Mohammed (FAA)" w:date="2021-09-15T12:38:00Z">
        <w:r w:rsidR="007B74CF" w:rsidDel="009341C8">
          <w:delText>d</w:delText>
        </w:r>
        <w:r w:rsidRPr="00AD3114" w:rsidDel="009341C8">
          <w:delText>void</w:delText>
        </w:r>
      </w:del>
      <w:ins w:id="10" w:author="Rahman, Mohammed (FAA)" w:date="2021-09-15T12:38:00Z">
        <w:r w:rsidR="009341C8">
          <w:t>a</w:t>
        </w:r>
        <w:r w:rsidR="009341C8" w:rsidRPr="00AD3114">
          <w:t>void</w:t>
        </w:r>
      </w:ins>
      <w:r w:rsidRPr="00AD3114">
        <w:t xml:space="preserve"> (DAA) system. These radars are used for collision avoidance on-board UA and are a vital part of the integration of unmanned aircraft system (UAS) in non-segregated airspace.</w:t>
      </w:r>
    </w:p>
    <w:p w14:paraId="4DD1605D" w14:textId="77777777" w:rsidR="00494ED0" w:rsidRPr="00AD3114" w:rsidRDefault="00494ED0" w:rsidP="007B74CF">
      <w:pPr>
        <w:pStyle w:val="Heading1"/>
        <w:spacing w:before="240"/>
        <w:jc w:val="both"/>
      </w:pPr>
      <w:r w:rsidRPr="00AD3114">
        <w:t>2</w:t>
      </w:r>
      <w:r w:rsidRPr="00AD3114">
        <w:tab/>
        <w:t xml:space="preserve">Characteristics of aeronautical </w:t>
      </w:r>
      <w:proofErr w:type="spellStart"/>
      <w:r w:rsidRPr="00AD3114">
        <w:t>radionavigation</w:t>
      </w:r>
      <w:proofErr w:type="spellEnd"/>
      <w:r w:rsidRPr="00AD3114">
        <w:t xml:space="preserve"> detect and avoid radar</w:t>
      </w:r>
    </w:p>
    <w:p w14:paraId="746AC186" w14:textId="77777777" w:rsidR="00494ED0" w:rsidRPr="00AD3114" w:rsidRDefault="00494ED0" w:rsidP="007B74CF">
      <w:pPr>
        <w:jc w:val="both"/>
      </w:pPr>
      <w:r w:rsidRPr="00AD3114">
        <w:t>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DAA radar is part of an unmanned aircraft collision avoidance system whose primary function is to provide the capability to detect, track and report non-cooperative air traffic information to the remote pilot in order to maintain adequate separation from intruders. The system utilizes a “Pilot-in-the-Loop” approach in which the ground-based UA pilot will have final authority regarding UAS manoeuvres to avoid other aircraft (manned or unmanned). The technical parameters are provided in Table 1.</w:t>
      </w:r>
    </w:p>
    <w:p w14:paraId="3E8F278B" w14:textId="77777777" w:rsidR="00494ED0" w:rsidRPr="00AD3114" w:rsidRDefault="00494ED0" w:rsidP="00E24A22">
      <w:pPr>
        <w:pStyle w:val="TableNo"/>
      </w:pPr>
      <w:r w:rsidRPr="00AD3114">
        <w:t>TABLE 1</w:t>
      </w:r>
    </w:p>
    <w:p w14:paraId="14ECCEB3" w14:textId="77777777" w:rsidR="00494ED0" w:rsidRPr="00AD3114" w:rsidRDefault="00494ED0" w:rsidP="00E24A22">
      <w:pPr>
        <w:pStyle w:val="Tabletitle"/>
      </w:pPr>
      <w:r w:rsidRPr="00AD3114">
        <w:t xml:space="preserve">Technical parameters of </w:t>
      </w:r>
      <w:proofErr w:type="spellStart"/>
      <w:r w:rsidRPr="00AD3114">
        <w:rPr>
          <w:bCs/>
        </w:rPr>
        <w:t>radionavigation</w:t>
      </w:r>
      <w:proofErr w:type="spellEnd"/>
      <w:r w:rsidRPr="00AD3114">
        <w:rPr>
          <w:bCs/>
        </w:rPr>
        <w:t xml:space="preserve"> radar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4"/>
        <w:gridCol w:w="1173"/>
        <w:gridCol w:w="1633"/>
        <w:gridCol w:w="1824"/>
        <w:gridCol w:w="1622"/>
        <w:gridCol w:w="1623"/>
      </w:tblGrid>
      <w:tr w:rsidR="00896C51" w:rsidRPr="00AD3114" w14:paraId="11F734E9" w14:textId="3D19C103" w:rsidTr="005174E0">
        <w:trPr>
          <w:tblHeader/>
          <w:jc w:val="center"/>
        </w:trPr>
        <w:tc>
          <w:tcPr>
            <w:tcW w:w="911" w:type="pct"/>
            <w:tcBorders>
              <w:top w:val="single" w:sz="4" w:space="0" w:color="auto"/>
              <w:left w:val="single" w:sz="4" w:space="0" w:color="auto"/>
              <w:bottom w:val="single" w:sz="4" w:space="0" w:color="auto"/>
              <w:right w:val="single" w:sz="4" w:space="0" w:color="auto"/>
            </w:tcBorders>
            <w:hideMark/>
          </w:tcPr>
          <w:p w14:paraId="5BC25C47" w14:textId="77777777" w:rsidR="00896C51" w:rsidRPr="00AD3114" w:rsidRDefault="00896C51" w:rsidP="00E24A22">
            <w:pPr>
              <w:pStyle w:val="Tablehead"/>
            </w:pPr>
            <w:r w:rsidRPr="00AD3114">
              <w:t>Parameter</w:t>
            </w:r>
          </w:p>
        </w:tc>
        <w:tc>
          <w:tcPr>
            <w:tcW w:w="609" w:type="pct"/>
            <w:tcBorders>
              <w:top w:val="single" w:sz="4" w:space="0" w:color="auto"/>
              <w:left w:val="single" w:sz="4" w:space="0" w:color="auto"/>
              <w:bottom w:val="single" w:sz="4" w:space="0" w:color="auto"/>
              <w:right w:val="single" w:sz="4" w:space="0" w:color="auto"/>
            </w:tcBorders>
            <w:hideMark/>
          </w:tcPr>
          <w:p w14:paraId="4A5AF2EC" w14:textId="77777777" w:rsidR="00896C51" w:rsidRPr="00AD3114" w:rsidRDefault="00896C51" w:rsidP="00E24A22">
            <w:pPr>
              <w:pStyle w:val="Tablehead"/>
            </w:pPr>
            <w:r w:rsidRPr="00AD3114">
              <w:t>Units</w:t>
            </w:r>
          </w:p>
        </w:tc>
        <w:tc>
          <w:tcPr>
            <w:tcW w:w="848" w:type="pct"/>
            <w:tcBorders>
              <w:top w:val="single" w:sz="4" w:space="0" w:color="auto"/>
              <w:left w:val="single" w:sz="4" w:space="0" w:color="auto"/>
              <w:bottom w:val="single" w:sz="4" w:space="0" w:color="auto"/>
              <w:right w:val="single" w:sz="4" w:space="0" w:color="auto"/>
            </w:tcBorders>
            <w:vAlign w:val="center"/>
            <w:hideMark/>
          </w:tcPr>
          <w:p w14:paraId="1E262D7D" w14:textId="77777777" w:rsidR="00896C51" w:rsidRPr="00AD3114" w:rsidRDefault="00896C51" w:rsidP="00E24A22">
            <w:pPr>
              <w:pStyle w:val="Tablehead"/>
            </w:pPr>
            <w:r w:rsidRPr="00AD3114">
              <w:t>Radar 1</w:t>
            </w:r>
          </w:p>
        </w:tc>
        <w:tc>
          <w:tcPr>
            <w:tcW w:w="947" w:type="pct"/>
            <w:tcBorders>
              <w:top w:val="single" w:sz="4" w:space="0" w:color="auto"/>
              <w:left w:val="single" w:sz="4" w:space="0" w:color="auto"/>
              <w:bottom w:val="single" w:sz="4" w:space="0" w:color="auto"/>
              <w:right w:val="single" w:sz="4" w:space="0" w:color="auto"/>
            </w:tcBorders>
            <w:hideMark/>
          </w:tcPr>
          <w:p w14:paraId="39ABE183" w14:textId="77777777" w:rsidR="00896C51" w:rsidRPr="00AD3114" w:rsidRDefault="00896C51" w:rsidP="00E24A22">
            <w:pPr>
              <w:pStyle w:val="Tablehead"/>
            </w:pPr>
            <w:r w:rsidRPr="00AD3114">
              <w:t>Radar 2</w:t>
            </w:r>
          </w:p>
        </w:tc>
        <w:tc>
          <w:tcPr>
            <w:tcW w:w="842" w:type="pct"/>
            <w:tcBorders>
              <w:top w:val="single" w:sz="4" w:space="0" w:color="auto"/>
              <w:left w:val="single" w:sz="4" w:space="0" w:color="auto"/>
              <w:bottom w:val="single" w:sz="4" w:space="0" w:color="auto"/>
              <w:right w:val="single" w:sz="4" w:space="0" w:color="auto"/>
            </w:tcBorders>
          </w:tcPr>
          <w:p w14:paraId="10639A2D" w14:textId="2C5F0DF4" w:rsidR="00896C51" w:rsidRPr="00AD3114" w:rsidRDefault="00896C51" w:rsidP="00E24A22">
            <w:pPr>
              <w:pStyle w:val="Tablehead"/>
            </w:pPr>
            <w:ins w:id="11" w:author="Rahman, Mohammed (FAA)" w:date="2021-09-15T09:32:00Z">
              <w:r>
                <w:t>Radar 3</w:t>
              </w:r>
            </w:ins>
          </w:p>
        </w:tc>
        <w:tc>
          <w:tcPr>
            <w:tcW w:w="843" w:type="pct"/>
            <w:tcBorders>
              <w:top w:val="single" w:sz="4" w:space="0" w:color="auto"/>
              <w:left w:val="single" w:sz="4" w:space="0" w:color="auto"/>
              <w:bottom w:val="single" w:sz="4" w:space="0" w:color="auto"/>
              <w:right w:val="single" w:sz="4" w:space="0" w:color="auto"/>
            </w:tcBorders>
          </w:tcPr>
          <w:p w14:paraId="200E6848" w14:textId="7DD625C8" w:rsidR="00896C51" w:rsidRPr="00AD3114" w:rsidRDefault="00896C51" w:rsidP="00E24A22">
            <w:pPr>
              <w:pStyle w:val="Tablehead"/>
              <w:rPr>
                <w:ins w:id="12" w:author="Rahman, Mohammed (FAA)" w:date="2021-09-15T09:31:00Z"/>
              </w:rPr>
            </w:pPr>
            <w:ins w:id="13" w:author="Rahman, Mohammed (FAA)" w:date="2021-09-15T09:32:00Z">
              <w:r>
                <w:t>Radar 4</w:t>
              </w:r>
            </w:ins>
          </w:p>
        </w:tc>
      </w:tr>
      <w:tr w:rsidR="00896C51" w:rsidRPr="00AD3114" w14:paraId="0AAC921D" w14:textId="63C363FA"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53B58BB6" w14:textId="77777777" w:rsidR="00896C51" w:rsidRPr="00833DA9" w:rsidRDefault="00896C51" w:rsidP="00896C51">
            <w:pPr>
              <w:pStyle w:val="Tabletext"/>
            </w:pPr>
            <w:r w:rsidRPr="00833DA9">
              <w:t>Platform</w:t>
            </w:r>
          </w:p>
        </w:tc>
        <w:tc>
          <w:tcPr>
            <w:tcW w:w="609" w:type="pct"/>
            <w:tcBorders>
              <w:top w:val="single" w:sz="4" w:space="0" w:color="auto"/>
              <w:left w:val="single" w:sz="4" w:space="0" w:color="auto"/>
              <w:bottom w:val="single" w:sz="4" w:space="0" w:color="auto"/>
              <w:right w:val="single" w:sz="4" w:space="0" w:color="auto"/>
            </w:tcBorders>
          </w:tcPr>
          <w:p w14:paraId="76BDA060" w14:textId="77777777" w:rsidR="00896C51" w:rsidRPr="00833DA9" w:rsidRDefault="00896C51" w:rsidP="00896C51">
            <w:pPr>
              <w:pStyle w:val="Tabletext"/>
              <w:jc w:val="center"/>
            </w:pPr>
          </w:p>
        </w:tc>
        <w:tc>
          <w:tcPr>
            <w:tcW w:w="848" w:type="pct"/>
            <w:tcBorders>
              <w:top w:val="single" w:sz="4" w:space="0" w:color="auto"/>
              <w:left w:val="single" w:sz="4" w:space="0" w:color="auto"/>
              <w:bottom w:val="single" w:sz="4" w:space="0" w:color="auto"/>
              <w:right w:val="single" w:sz="4" w:space="0" w:color="auto"/>
            </w:tcBorders>
            <w:vAlign w:val="center"/>
            <w:hideMark/>
          </w:tcPr>
          <w:p w14:paraId="63BE8C37" w14:textId="77777777" w:rsidR="00896C51" w:rsidRPr="00833DA9" w:rsidRDefault="00896C51" w:rsidP="00896C51">
            <w:pPr>
              <w:pStyle w:val="Tabletext"/>
            </w:pPr>
            <w:r w:rsidRPr="00833DA9">
              <w:t>Aircraft</w:t>
            </w:r>
          </w:p>
        </w:tc>
        <w:tc>
          <w:tcPr>
            <w:tcW w:w="947" w:type="pct"/>
            <w:tcBorders>
              <w:top w:val="single" w:sz="4" w:space="0" w:color="auto"/>
              <w:left w:val="single" w:sz="4" w:space="0" w:color="auto"/>
              <w:bottom w:val="single" w:sz="4" w:space="0" w:color="auto"/>
              <w:right w:val="single" w:sz="4" w:space="0" w:color="auto"/>
            </w:tcBorders>
            <w:vAlign w:val="center"/>
            <w:hideMark/>
          </w:tcPr>
          <w:p w14:paraId="2016183D" w14:textId="77777777" w:rsidR="00896C51" w:rsidRPr="00833DA9" w:rsidRDefault="00896C51" w:rsidP="00896C51">
            <w:pPr>
              <w:pStyle w:val="Tabletext"/>
            </w:pPr>
            <w:r w:rsidRPr="00833DA9">
              <w:t>Ground (on and off airports)</w:t>
            </w:r>
          </w:p>
        </w:tc>
        <w:tc>
          <w:tcPr>
            <w:tcW w:w="842" w:type="pct"/>
            <w:tcBorders>
              <w:top w:val="single" w:sz="4" w:space="0" w:color="auto"/>
              <w:left w:val="single" w:sz="4" w:space="0" w:color="auto"/>
              <w:bottom w:val="single" w:sz="4" w:space="0" w:color="auto"/>
              <w:right w:val="single" w:sz="4" w:space="0" w:color="auto"/>
            </w:tcBorders>
            <w:vAlign w:val="center"/>
          </w:tcPr>
          <w:p w14:paraId="23834953" w14:textId="3F2A9AB8" w:rsidR="00896C51" w:rsidRPr="00833DA9" w:rsidRDefault="00896C51" w:rsidP="00896C51">
            <w:pPr>
              <w:pStyle w:val="Tabletext"/>
              <w:rPr>
                <w:ins w:id="14" w:author="Rahman, Mohammed (FAA)" w:date="2021-09-15T09:31:00Z"/>
              </w:rPr>
            </w:pPr>
            <w:ins w:id="15" w:author="Rahman, Mohammed (FAA)" w:date="2021-09-15T09:32:00Z">
              <w:r w:rsidRPr="00833DA9">
                <w:t>Aircraft</w:t>
              </w:r>
            </w:ins>
          </w:p>
        </w:tc>
        <w:tc>
          <w:tcPr>
            <w:tcW w:w="843" w:type="pct"/>
            <w:tcBorders>
              <w:top w:val="single" w:sz="4" w:space="0" w:color="auto"/>
              <w:left w:val="single" w:sz="4" w:space="0" w:color="auto"/>
              <w:bottom w:val="single" w:sz="4" w:space="0" w:color="auto"/>
              <w:right w:val="single" w:sz="4" w:space="0" w:color="auto"/>
            </w:tcBorders>
            <w:vAlign w:val="center"/>
          </w:tcPr>
          <w:p w14:paraId="59DF5525" w14:textId="607E51DE" w:rsidR="00896C51" w:rsidRPr="00833DA9" w:rsidRDefault="00896C51" w:rsidP="00896C51">
            <w:pPr>
              <w:pStyle w:val="Tabletext"/>
              <w:rPr>
                <w:ins w:id="16" w:author="Rahman, Mohammed (FAA)" w:date="2021-09-15T09:31:00Z"/>
              </w:rPr>
            </w:pPr>
            <w:ins w:id="17" w:author="Rahman, Mohammed (FAA)" w:date="2021-09-15T09:32:00Z">
              <w:r w:rsidRPr="00833DA9">
                <w:t>Ground (on and off airports)</w:t>
              </w:r>
            </w:ins>
          </w:p>
        </w:tc>
      </w:tr>
      <w:tr w:rsidR="00896C51" w:rsidRPr="00AD3114" w14:paraId="519142D2" w14:textId="67D258C9"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196E0D9F" w14:textId="77777777" w:rsidR="00896C51" w:rsidRPr="00833DA9" w:rsidRDefault="00896C51" w:rsidP="00896C51">
            <w:pPr>
              <w:pStyle w:val="Tabletext"/>
            </w:pPr>
            <w:r w:rsidRPr="00833DA9">
              <w:t xml:space="preserve">Platform height </w:t>
            </w:r>
          </w:p>
        </w:tc>
        <w:tc>
          <w:tcPr>
            <w:tcW w:w="609" w:type="pct"/>
            <w:tcBorders>
              <w:top w:val="single" w:sz="4" w:space="0" w:color="auto"/>
              <w:left w:val="single" w:sz="4" w:space="0" w:color="auto"/>
              <w:bottom w:val="single" w:sz="4" w:space="0" w:color="auto"/>
              <w:right w:val="single" w:sz="4" w:space="0" w:color="auto"/>
            </w:tcBorders>
            <w:hideMark/>
          </w:tcPr>
          <w:p w14:paraId="2E0D513F" w14:textId="77777777" w:rsidR="00896C51" w:rsidRPr="00833DA9" w:rsidRDefault="00896C51" w:rsidP="00896C51">
            <w:pPr>
              <w:pStyle w:val="Tabletext"/>
              <w:jc w:val="center"/>
            </w:pPr>
            <w:r w:rsidRPr="00833DA9">
              <w:t>km</w:t>
            </w:r>
          </w:p>
        </w:tc>
        <w:tc>
          <w:tcPr>
            <w:tcW w:w="848" w:type="pct"/>
            <w:tcBorders>
              <w:top w:val="single" w:sz="4" w:space="0" w:color="auto"/>
              <w:left w:val="single" w:sz="4" w:space="0" w:color="auto"/>
              <w:bottom w:val="single" w:sz="4" w:space="0" w:color="auto"/>
              <w:right w:val="single" w:sz="4" w:space="0" w:color="auto"/>
            </w:tcBorders>
            <w:vAlign w:val="center"/>
            <w:hideMark/>
          </w:tcPr>
          <w:p w14:paraId="4FF2B879" w14:textId="2E49B7E3" w:rsidR="00896C51" w:rsidRPr="00833DA9" w:rsidRDefault="00896C51" w:rsidP="00896C51">
            <w:pPr>
              <w:pStyle w:val="Tabletext"/>
            </w:pPr>
            <w:r w:rsidRPr="00833DA9">
              <w:t>Up to 20</w:t>
            </w:r>
          </w:p>
        </w:tc>
        <w:tc>
          <w:tcPr>
            <w:tcW w:w="947" w:type="pct"/>
            <w:tcBorders>
              <w:top w:val="single" w:sz="4" w:space="0" w:color="auto"/>
              <w:left w:val="single" w:sz="4" w:space="0" w:color="auto"/>
              <w:bottom w:val="single" w:sz="4" w:space="0" w:color="auto"/>
              <w:right w:val="single" w:sz="4" w:space="0" w:color="auto"/>
            </w:tcBorders>
            <w:vAlign w:val="center"/>
            <w:hideMark/>
          </w:tcPr>
          <w:p w14:paraId="2D9BEAF3" w14:textId="77777777" w:rsidR="00896C51" w:rsidRPr="00833DA9" w:rsidRDefault="00896C51" w:rsidP="00896C51">
            <w:pPr>
              <w:pStyle w:val="Tabletext"/>
            </w:pPr>
            <w:r w:rsidRPr="00833DA9">
              <w:t>0</w:t>
            </w:r>
          </w:p>
        </w:tc>
        <w:tc>
          <w:tcPr>
            <w:tcW w:w="842" w:type="pct"/>
            <w:tcBorders>
              <w:top w:val="single" w:sz="4" w:space="0" w:color="auto"/>
              <w:left w:val="single" w:sz="4" w:space="0" w:color="auto"/>
              <w:bottom w:val="single" w:sz="4" w:space="0" w:color="auto"/>
              <w:right w:val="single" w:sz="4" w:space="0" w:color="auto"/>
            </w:tcBorders>
            <w:vAlign w:val="center"/>
          </w:tcPr>
          <w:p w14:paraId="74D3B5C3" w14:textId="09BD7857" w:rsidR="00896C51" w:rsidRPr="00833DA9" w:rsidRDefault="00896C51" w:rsidP="005F2C44">
            <w:pPr>
              <w:pStyle w:val="Tabletext"/>
              <w:rPr>
                <w:ins w:id="18" w:author="Rahman, Mohammed (FAA)" w:date="2021-09-15T09:31:00Z"/>
              </w:rPr>
            </w:pPr>
            <w:ins w:id="19" w:author="Rahman, Mohammed (FAA)" w:date="2021-09-15T09:33:00Z">
              <w:r w:rsidRPr="00833DA9">
                <w:t xml:space="preserve">Up to </w:t>
              </w:r>
            </w:ins>
            <w:ins w:id="20" w:author="Rahman, Mohammed (FAA)" w:date="2021-09-15T12:36:00Z">
              <w:r w:rsidR="0093730D">
                <w:t>20</w:t>
              </w:r>
            </w:ins>
          </w:p>
        </w:tc>
        <w:tc>
          <w:tcPr>
            <w:tcW w:w="843" w:type="pct"/>
            <w:tcBorders>
              <w:top w:val="single" w:sz="4" w:space="0" w:color="auto"/>
              <w:left w:val="single" w:sz="4" w:space="0" w:color="auto"/>
              <w:bottom w:val="single" w:sz="4" w:space="0" w:color="auto"/>
              <w:right w:val="single" w:sz="4" w:space="0" w:color="auto"/>
            </w:tcBorders>
            <w:vAlign w:val="center"/>
          </w:tcPr>
          <w:p w14:paraId="0BA509E3" w14:textId="12790963" w:rsidR="00896C51" w:rsidRPr="00833DA9" w:rsidRDefault="00896C51" w:rsidP="00896C51">
            <w:pPr>
              <w:pStyle w:val="Tabletext"/>
              <w:rPr>
                <w:ins w:id="21" w:author="Rahman, Mohammed (FAA)" w:date="2021-09-15T09:31:00Z"/>
              </w:rPr>
            </w:pPr>
            <w:ins w:id="22" w:author="Rahman, Mohammed (FAA)" w:date="2021-09-15T09:33:00Z">
              <w:r w:rsidRPr="00833DA9">
                <w:t>0</w:t>
              </w:r>
            </w:ins>
          </w:p>
        </w:tc>
      </w:tr>
      <w:tr w:rsidR="00896C51" w:rsidRPr="00AD3114" w14:paraId="652866E5" w14:textId="55790E66"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4CBD4443" w14:textId="77777777" w:rsidR="00896C51" w:rsidRPr="00833DA9" w:rsidRDefault="00896C51" w:rsidP="00896C51">
            <w:pPr>
              <w:pStyle w:val="Tabletext"/>
            </w:pPr>
            <w:r w:rsidRPr="00833DA9">
              <w:t>Radar type</w:t>
            </w:r>
          </w:p>
        </w:tc>
        <w:tc>
          <w:tcPr>
            <w:tcW w:w="609" w:type="pct"/>
            <w:tcBorders>
              <w:top w:val="single" w:sz="4" w:space="0" w:color="auto"/>
              <w:left w:val="single" w:sz="4" w:space="0" w:color="auto"/>
              <w:bottom w:val="single" w:sz="4" w:space="0" w:color="auto"/>
              <w:right w:val="single" w:sz="4" w:space="0" w:color="auto"/>
            </w:tcBorders>
          </w:tcPr>
          <w:p w14:paraId="13F08D3E" w14:textId="77777777" w:rsidR="00896C51" w:rsidRPr="00833DA9" w:rsidRDefault="00896C51" w:rsidP="00896C51">
            <w:pPr>
              <w:pStyle w:val="Tabletext"/>
              <w:jc w:val="center"/>
            </w:pPr>
          </w:p>
        </w:tc>
        <w:tc>
          <w:tcPr>
            <w:tcW w:w="848" w:type="pct"/>
            <w:tcBorders>
              <w:top w:val="single" w:sz="4" w:space="0" w:color="auto"/>
              <w:left w:val="single" w:sz="4" w:space="0" w:color="auto"/>
              <w:bottom w:val="single" w:sz="4" w:space="0" w:color="auto"/>
              <w:right w:val="single" w:sz="4" w:space="0" w:color="auto"/>
            </w:tcBorders>
            <w:vAlign w:val="center"/>
            <w:hideMark/>
          </w:tcPr>
          <w:p w14:paraId="0E674145" w14:textId="041DDAA5" w:rsidR="00896C51" w:rsidRPr="00833DA9" w:rsidRDefault="00896C51" w:rsidP="005174E0">
            <w:pPr>
              <w:pStyle w:val="Tabletext"/>
            </w:pPr>
            <w:r w:rsidRPr="00833DA9">
              <w:t xml:space="preserve">Air-to-air </w:t>
            </w:r>
            <w:del w:id="23" w:author="Rahman, Mohammed (FAA)" w:date="2021-09-15T12:24:00Z">
              <w:r w:rsidRPr="00833DA9" w:rsidDel="005174E0">
                <w:delText xml:space="preserve">surveillance </w:delText>
              </w:r>
            </w:del>
            <w:ins w:id="24" w:author="Rahman, Mohammed (FAA)" w:date="2021-09-15T12:24:00Z">
              <w:r w:rsidR="005174E0">
                <w:t xml:space="preserve">aeronautical </w:t>
              </w:r>
              <w:proofErr w:type="spellStart"/>
              <w:r w:rsidR="005174E0">
                <w:t>radionavigation</w:t>
              </w:r>
              <w:proofErr w:type="spellEnd"/>
              <w:r w:rsidR="005174E0">
                <w:t xml:space="preserve"> DAA</w:t>
              </w:r>
              <w:r w:rsidR="005174E0" w:rsidRPr="00833DA9">
                <w:t xml:space="preserve"> </w:t>
              </w:r>
            </w:ins>
            <w:r w:rsidRPr="00833DA9">
              <w:t xml:space="preserve">radar </w:t>
            </w:r>
          </w:p>
        </w:tc>
        <w:tc>
          <w:tcPr>
            <w:tcW w:w="947" w:type="pct"/>
            <w:tcBorders>
              <w:top w:val="single" w:sz="4" w:space="0" w:color="auto"/>
              <w:left w:val="single" w:sz="4" w:space="0" w:color="auto"/>
              <w:bottom w:val="single" w:sz="4" w:space="0" w:color="auto"/>
              <w:right w:val="single" w:sz="4" w:space="0" w:color="auto"/>
            </w:tcBorders>
            <w:vAlign w:val="center"/>
            <w:hideMark/>
          </w:tcPr>
          <w:p w14:paraId="2A3F9AF5" w14:textId="7DD7BC68" w:rsidR="00896C51" w:rsidRPr="00833DA9" w:rsidRDefault="00896C51" w:rsidP="00896C51">
            <w:pPr>
              <w:pStyle w:val="Tabletext"/>
            </w:pPr>
            <w:r w:rsidRPr="00833DA9">
              <w:t>Ground</w:t>
            </w:r>
            <w:ins w:id="25" w:author="Rahman, Mohammed (FAA)" w:date="2021-09-15T10:19:00Z">
              <w:r w:rsidR="00E24A22">
                <w:t>-to-</w:t>
              </w:r>
              <w:proofErr w:type="spellStart"/>
              <w:r w:rsidR="00E24A22">
                <w:t>air</w:t>
              </w:r>
            </w:ins>
            <w:del w:id="26" w:author="Rahman, Mohammed (FAA)" w:date="2021-09-15T10:19:00Z">
              <w:r w:rsidRPr="00833DA9" w:rsidDel="00E24A22">
                <w:delText xml:space="preserve"> </w:delText>
              </w:r>
            </w:del>
            <w:ins w:id="27" w:author="Rahman, Mohammed (FAA)" w:date="2021-09-15T12:25:00Z">
              <w:r w:rsidR="005174E0">
                <w:t>aeronautical</w:t>
              </w:r>
              <w:proofErr w:type="spellEnd"/>
              <w:r w:rsidR="005174E0">
                <w:t xml:space="preserve"> </w:t>
              </w:r>
              <w:proofErr w:type="spellStart"/>
              <w:r w:rsidR="005174E0">
                <w:t>radionavigation</w:t>
              </w:r>
              <w:proofErr w:type="spellEnd"/>
              <w:r w:rsidR="005174E0">
                <w:t xml:space="preserve"> DAA</w:t>
              </w:r>
            </w:ins>
            <w:del w:id="28" w:author="Rahman, Mohammed (FAA)" w:date="2021-09-15T12:25:00Z">
              <w:r w:rsidRPr="00833DA9" w:rsidDel="005174E0">
                <w:delText>surveillance</w:delText>
              </w:r>
            </w:del>
            <w:r w:rsidRPr="00833DA9">
              <w:t xml:space="preserve"> radar </w:t>
            </w:r>
          </w:p>
        </w:tc>
        <w:tc>
          <w:tcPr>
            <w:tcW w:w="842" w:type="pct"/>
            <w:tcBorders>
              <w:top w:val="single" w:sz="4" w:space="0" w:color="auto"/>
              <w:left w:val="single" w:sz="4" w:space="0" w:color="auto"/>
              <w:bottom w:val="single" w:sz="4" w:space="0" w:color="auto"/>
              <w:right w:val="single" w:sz="4" w:space="0" w:color="auto"/>
            </w:tcBorders>
            <w:vAlign w:val="center"/>
          </w:tcPr>
          <w:p w14:paraId="4BE3F5B7" w14:textId="6A22C3C1" w:rsidR="00896C51" w:rsidRPr="00833DA9" w:rsidRDefault="00896C51" w:rsidP="00896C51">
            <w:pPr>
              <w:pStyle w:val="Tabletext"/>
            </w:pPr>
            <w:ins w:id="29" w:author="Rahman, Mohammed (FAA)" w:date="2021-09-15T09:34:00Z">
              <w:r w:rsidRPr="00833DA9">
                <w:t xml:space="preserve">Air-to-air </w:t>
              </w:r>
            </w:ins>
            <w:ins w:id="30" w:author="Rahman, Mohammed (FAA)" w:date="2021-09-15T12:25:00Z">
              <w:r w:rsidR="005174E0">
                <w:t xml:space="preserve">aeronautical </w:t>
              </w:r>
              <w:proofErr w:type="spellStart"/>
              <w:r w:rsidR="005174E0">
                <w:t>radionavigation</w:t>
              </w:r>
              <w:proofErr w:type="spellEnd"/>
              <w:r w:rsidR="005174E0">
                <w:t xml:space="preserve"> DAA</w:t>
              </w:r>
              <w:r w:rsidR="005174E0" w:rsidRPr="00833DA9">
                <w:t xml:space="preserve"> </w:t>
              </w:r>
            </w:ins>
            <w:ins w:id="31" w:author="Rahman, Mohammed (FAA)" w:date="2021-09-15T09:34:00Z">
              <w:r w:rsidRPr="00833DA9">
                <w:t xml:space="preserve">radar </w:t>
              </w:r>
            </w:ins>
          </w:p>
        </w:tc>
        <w:tc>
          <w:tcPr>
            <w:tcW w:w="843" w:type="pct"/>
            <w:tcBorders>
              <w:top w:val="single" w:sz="4" w:space="0" w:color="auto"/>
              <w:left w:val="single" w:sz="4" w:space="0" w:color="auto"/>
              <w:bottom w:val="single" w:sz="4" w:space="0" w:color="auto"/>
              <w:right w:val="single" w:sz="4" w:space="0" w:color="auto"/>
            </w:tcBorders>
            <w:vAlign w:val="center"/>
          </w:tcPr>
          <w:p w14:paraId="202A3D18" w14:textId="7C087BD7" w:rsidR="00896C51" w:rsidRPr="00833DA9" w:rsidRDefault="00581B87" w:rsidP="00896C51">
            <w:pPr>
              <w:pStyle w:val="Tabletext"/>
              <w:rPr>
                <w:ins w:id="32" w:author="Rahman, Mohammed (FAA)" w:date="2021-09-15T09:31:00Z"/>
              </w:rPr>
            </w:pPr>
            <w:ins w:id="33" w:author="Rahman, Mohammed (FAA)" w:date="2021-09-15T09:34:00Z">
              <w:r>
                <w:t xml:space="preserve">Ground-to-air </w:t>
              </w:r>
            </w:ins>
            <w:ins w:id="34" w:author="Rahman, Mohammed (FAA)" w:date="2021-09-15T12:25:00Z">
              <w:r w:rsidR="005174E0">
                <w:t xml:space="preserve">aeronautical </w:t>
              </w:r>
              <w:proofErr w:type="spellStart"/>
              <w:r w:rsidR="005174E0">
                <w:t>radionavigation</w:t>
              </w:r>
              <w:proofErr w:type="spellEnd"/>
              <w:r w:rsidR="005174E0">
                <w:t xml:space="preserve"> DAA</w:t>
              </w:r>
              <w:r w:rsidR="005174E0" w:rsidRPr="00833DA9">
                <w:t xml:space="preserve"> </w:t>
              </w:r>
            </w:ins>
            <w:ins w:id="35" w:author="Rahman, Mohammed (FAA)" w:date="2021-09-15T09:34:00Z">
              <w:r w:rsidR="00896C51" w:rsidRPr="00833DA9">
                <w:t xml:space="preserve">radar </w:t>
              </w:r>
            </w:ins>
          </w:p>
        </w:tc>
      </w:tr>
      <w:tr w:rsidR="00896C51" w:rsidRPr="00AD3114" w14:paraId="0DC43AE0" w14:textId="0F7673A0"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tcPr>
          <w:p w14:paraId="5A003A61" w14:textId="77777777" w:rsidR="00896C51" w:rsidRPr="00833DA9" w:rsidRDefault="00896C51" w:rsidP="00896C51">
            <w:pPr>
              <w:pStyle w:val="Tabletext"/>
            </w:pPr>
            <w:r w:rsidRPr="00833DA9">
              <w:t>Operating range</w:t>
            </w:r>
          </w:p>
        </w:tc>
        <w:tc>
          <w:tcPr>
            <w:tcW w:w="609" w:type="pct"/>
            <w:tcBorders>
              <w:top w:val="single" w:sz="4" w:space="0" w:color="auto"/>
              <w:left w:val="single" w:sz="4" w:space="0" w:color="auto"/>
              <w:bottom w:val="single" w:sz="4" w:space="0" w:color="auto"/>
              <w:right w:val="single" w:sz="4" w:space="0" w:color="auto"/>
            </w:tcBorders>
          </w:tcPr>
          <w:p w14:paraId="55CC7740" w14:textId="77777777" w:rsidR="00896C51" w:rsidRPr="00833DA9" w:rsidRDefault="00896C51" w:rsidP="00896C51">
            <w:pPr>
              <w:pStyle w:val="Tabletext"/>
              <w:jc w:val="center"/>
            </w:pPr>
            <w:r w:rsidRPr="00833DA9">
              <w:t>km</w:t>
            </w:r>
          </w:p>
        </w:tc>
        <w:tc>
          <w:tcPr>
            <w:tcW w:w="848" w:type="pct"/>
            <w:tcBorders>
              <w:top w:val="single" w:sz="4" w:space="0" w:color="auto"/>
              <w:left w:val="single" w:sz="4" w:space="0" w:color="auto"/>
              <w:bottom w:val="single" w:sz="4" w:space="0" w:color="auto"/>
              <w:right w:val="single" w:sz="4" w:space="0" w:color="auto"/>
            </w:tcBorders>
            <w:vAlign w:val="center"/>
          </w:tcPr>
          <w:p w14:paraId="66E6F8A8" w14:textId="77777777" w:rsidR="00581B87" w:rsidRDefault="00896C51" w:rsidP="00896C51">
            <w:pPr>
              <w:pStyle w:val="Tabletext"/>
              <w:rPr>
                <w:ins w:id="36" w:author="Rahman, Mohammed (FAA)" w:date="2021-09-15T12:26:00Z"/>
                <w:color w:val="1F497D"/>
              </w:rPr>
            </w:pPr>
            <w:ins w:id="37" w:author="Rahman, Mohammed (FAA)" w:date="2021-09-15T09:34:00Z">
              <w:r>
                <w:t xml:space="preserve"> </w:t>
              </w:r>
            </w:ins>
            <w:del w:id="38" w:author="Rahman, Mohammed (FAA)" w:date="2021-09-15T10:23:00Z">
              <w:r w:rsidRPr="00833DA9" w:rsidDel="00E24A22">
                <w:delText>6</w:delText>
              </w:r>
            </w:del>
            <w:ins w:id="39" w:author="Rahman, Mohammed (FAA)" w:date="2021-09-15T12:26:00Z">
              <w:r w:rsidR="00581B87">
                <w:rPr>
                  <w:color w:val="1F497D"/>
                </w:rPr>
                <w:t xml:space="preserve"> 0.8 (small UAS) </w:t>
              </w:r>
            </w:ins>
          </w:p>
          <w:p w14:paraId="2007AE30" w14:textId="6149CA69" w:rsidR="00896C51" w:rsidRPr="00833DA9" w:rsidRDefault="00581B87" w:rsidP="00896C51">
            <w:pPr>
              <w:pStyle w:val="Tabletext"/>
            </w:pPr>
            <w:ins w:id="40" w:author="Rahman, Mohammed (FAA)" w:date="2021-09-15T12:26:00Z">
              <w:r>
                <w:rPr>
                  <w:color w:val="1F497D"/>
                </w:rPr>
                <w:t>2.0 (small Cessna).</w:t>
              </w:r>
            </w:ins>
          </w:p>
        </w:tc>
        <w:tc>
          <w:tcPr>
            <w:tcW w:w="947" w:type="pct"/>
            <w:tcBorders>
              <w:top w:val="single" w:sz="4" w:space="0" w:color="auto"/>
              <w:left w:val="single" w:sz="4" w:space="0" w:color="auto"/>
              <w:bottom w:val="single" w:sz="4" w:space="0" w:color="auto"/>
              <w:right w:val="single" w:sz="4" w:space="0" w:color="auto"/>
            </w:tcBorders>
            <w:vAlign w:val="center"/>
          </w:tcPr>
          <w:p w14:paraId="61B23C68" w14:textId="77D0FE0E" w:rsidR="00896C51" w:rsidRPr="00833DA9" w:rsidRDefault="00896C51" w:rsidP="00896C51">
            <w:pPr>
              <w:pStyle w:val="Tabletext"/>
            </w:pPr>
            <w:del w:id="41" w:author="Rahman, Mohammed (FAA)" w:date="2021-09-15T10:23:00Z">
              <w:r w:rsidRPr="00833DA9" w:rsidDel="00E24A22">
                <w:delText>6</w:delText>
              </w:r>
            </w:del>
            <w:ins w:id="42" w:author="Rahman, Mohammed (FAA)" w:date="2021-09-15T12:26:00Z">
              <w:r w:rsidR="00581B87">
                <w:rPr>
                  <w:color w:val="1F497D"/>
                </w:rPr>
                <w:t xml:space="preserve"> 0.8 (small UAS) 2.0 (small Cessna).</w:t>
              </w:r>
            </w:ins>
          </w:p>
        </w:tc>
        <w:tc>
          <w:tcPr>
            <w:tcW w:w="842" w:type="pct"/>
            <w:tcBorders>
              <w:top w:val="single" w:sz="4" w:space="0" w:color="auto"/>
              <w:left w:val="single" w:sz="4" w:space="0" w:color="auto"/>
              <w:bottom w:val="single" w:sz="4" w:space="0" w:color="auto"/>
              <w:right w:val="single" w:sz="4" w:space="0" w:color="auto"/>
            </w:tcBorders>
          </w:tcPr>
          <w:p w14:paraId="1E3A7AA3" w14:textId="1B888984" w:rsidR="00896C51" w:rsidRPr="00833DA9" w:rsidRDefault="00581B87" w:rsidP="00896C51">
            <w:pPr>
              <w:pStyle w:val="Tabletext"/>
              <w:rPr>
                <w:ins w:id="43" w:author="Rahman, Mohammed (FAA)" w:date="2021-09-15T09:31:00Z"/>
              </w:rPr>
            </w:pPr>
            <w:ins w:id="44" w:author="Rahman, Mohammed (FAA)" w:date="2021-09-15T12:26:00Z">
              <w:r>
                <w:rPr>
                  <w:color w:val="1F497D"/>
                </w:rPr>
                <w:t>1.8 (small UAS) 4.5(small Cessna)</w:t>
              </w:r>
            </w:ins>
          </w:p>
        </w:tc>
        <w:tc>
          <w:tcPr>
            <w:tcW w:w="843" w:type="pct"/>
            <w:tcBorders>
              <w:top w:val="single" w:sz="4" w:space="0" w:color="auto"/>
              <w:left w:val="single" w:sz="4" w:space="0" w:color="auto"/>
              <w:bottom w:val="single" w:sz="4" w:space="0" w:color="auto"/>
              <w:right w:val="single" w:sz="4" w:space="0" w:color="auto"/>
            </w:tcBorders>
          </w:tcPr>
          <w:p w14:paraId="4E3E738D" w14:textId="46115B01" w:rsidR="00896C51" w:rsidRPr="00833DA9" w:rsidRDefault="00581B87" w:rsidP="00896C51">
            <w:pPr>
              <w:pStyle w:val="Tabletext"/>
              <w:rPr>
                <w:ins w:id="45" w:author="Rahman, Mohammed (FAA)" w:date="2021-09-15T09:31:00Z"/>
              </w:rPr>
            </w:pPr>
            <w:ins w:id="46" w:author="Rahman, Mohammed (FAA)" w:date="2021-09-15T12:27:00Z">
              <w:r>
                <w:rPr>
                  <w:color w:val="1F497D"/>
                </w:rPr>
                <w:t>1.8 (small UAS) 4.5 (small Cessna)</w:t>
              </w:r>
            </w:ins>
          </w:p>
        </w:tc>
      </w:tr>
      <w:tr w:rsidR="00E24A22" w:rsidRPr="00AD3114" w14:paraId="48E34E24" w14:textId="4CE3CB6D"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tcPr>
          <w:p w14:paraId="3C1355BA" w14:textId="77777777" w:rsidR="00E24A22" w:rsidRPr="00833DA9" w:rsidRDefault="00E24A22" w:rsidP="00E24A22">
            <w:pPr>
              <w:pStyle w:val="Tabletext"/>
            </w:pPr>
            <w:r w:rsidRPr="00833DA9">
              <w:t>Maximum number of drones within the same operating area</w:t>
            </w:r>
          </w:p>
        </w:tc>
        <w:tc>
          <w:tcPr>
            <w:tcW w:w="609" w:type="pct"/>
            <w:tcBorders>
              <w:top w:val="single" w:sz="4" w:space="0" w:color="auto"/>
              <w:left w:val="single" w:sz="4" w:space="0" w:color="auto"/>
              <w:bottom w:val="single" w:sz="4" w:space="0" w:color="auto"/>
              <w:right w:val="single" w:sz="4" w:space="0" w:color="auto"/>
            </w:tcBorders>
          </w:tcPr>
          <w:p w14:paraId="4CCC9CCE" w14:textId="77777777" w:rsidR="00E24A22" w:rsidRPr="00833DA9" w:rsidRDefault="00E24A22" w:rsidP="00E24A22">
            <w:pPr>
              <w:pStyle w:val="Tabletext"/>
              <w:jc w:val="center"/>
            </w:pPr>
          </w:p>
        </w:tc>
        <w:tc>
          <w:tcPr>
            <w:tcW w:w="848" w:type="pct"/>
            <w:tcBorders>
              <w:top w:val="single" w:sz="4" w:space="0" w:color="auto"/>
              <w:left w:val="single" w:sz="4" w:space="0" w:color="auto"/>
              <w:bottom w:val="single" w:sz="4" w:space="0" w:color="auto"/>
              <w:right w:val="single" w:sz="4" w:space="0" w:color="auto"/>
            </w:tcBorders>
            <w:vAlign w:val="center"/>
          </w:tcPr>
          <w:p w14:paraId="60A87BAD" w14:textId="2753BFC4" w:rsidR="00E24A22" w:rsidRPr="00833DA9" w:rsidRDefault="00E24A22" w:rsidP="00E24A22">
            <w:pPr>
              <w:pStyle w:val="Tabletext"/>
            </w:pPr>
            <w:del w:id="47" w:author="Rahman, Mohammed (FAA)" w:date="2021-09-15T10:22:00Z">
              <w:r w:rsidRPr="00833DA9" w:rsidDel="00E24A22">
                <w:delText>[TBD]</w:delText>
              </w:r>
            </w:del>
            <w:ins w:id="48" w:author="Rahman, Mohammed (FAA)" w:date="2021-09-15T10:22:00Z">
              <w:r>
                <w:t>4 to 6</w:t>
              </w:r>
            </w:ins>
          </w:p>
        </w:tc>
        <w:tc>
          <w:tcPr>
            <w:tcW w:w="947" w:type="pct"/>
            <w:tcBorders>
              <w:top w:val="single" w:sz="4" w:space="0" w:color="auto"/>
              <w:left w:val="single" w:sz="4" w:space="0" w:color="auto"/>
              <w:bottom w:val="single" w:sz="4" w:space="0" w:color="auto"/>
              <w:right w:val="single" w:sz="4" w:space="0" w:color="auto"/>
            </w:tcBorders>
            <w:vAlign w:val="center"/>
          </w:tcPr>
          <w:p w14:paraId="3A9D8AD1" w14:textId="5AECD924" w:rsidR="00E24A22" w:rsidRPr="00833DA9" w:rsidRDefault="00E24A22" w:rsidP="00E24A22">
            <w:pPr>
              <w:pStyle w:val="Tabletext"/>
            </w:pPr>
            <w:del w:id="49" w:author="Rahman, Mohammed (FAA)" w:date="2021-09-15T10:22:00Z">
              <w:r w:rsidRPr="00833DA9" w:rsidDel="00E24A22">
                <w:delText>[TBD]</w:delText>
              </w:r>
            </w:del>
            <w:ins w:id="50" w:author="Rahman, Mohammed (FAA)" w:date="2021-09-15T10:22:00Z">
              <w:r>
                <w:t xml:space="preserve"> 4 to 6</w:t>
              </w:r>
            </w:ins>
          </w:p>
        </w:tc>
        <w:tc>
          <w:tcPr>
            <w:tcW w:w="842" w:type="pct"/>
            <w:tcBorders>
              <w:top w:val="single" w:sz="4" w:space="0" w:color="auto"/>
              <w:left w:val="single" w:sz="4" w:space="0" w:color="auto"/>
              <w:bottom w:val="single" w:sz="4" w:space="0" w:color="auto"/>
              <w:right w:val="single" w:sz="4" w:space="0" w:color="auto"/>
            </w:tcBorders>
          </w:tcPr>
          <w:p w14:paraId="6CA9D091" w14:textId="2BAF5765" w:rsidR="00E24A22" w:rsidRPr="00833DA9" w:rsidRDefault="00A03DE2" w:rsidP="003D7490">
            <w:pPr>
              <w:pStyle w:val="Tabletext"/>
              <w:spacing w:before="120"/>
              <w:rPr>
                <w:ins w:id="51" w:author="Rahman, Mohammed (FAA)" w:date="2021-09-15T09:31:00Z"/>
              </w:rPr>
            </w:pPr>
            <w:r>
              <w:br/>
            </w:r>
            <w:ins w:id="52" w:author="Rahman, Mohammed (FAA)" w:date="2021-09-15T10:22:00Z">
              <w:r w:rsidR="00E24A22">
                <w:t xml:space="preserve">4 to </w:t>
              </w:r>
              <w:r w:rsidR="00E24A22" w:rsidRPr="00833DA9">
                <w:t>6</w:t>
              </w:r>
            </w:ins>
          </w:p>
        </w:tc>
        <w:tc>
          <w:tcPr>
            <w:tcW w:w="843" w:type="pct"/>
            <w:tcBorders>
              <w:top w:val="single" w:sz="4" w:space="0" w:color="auto"/>
              <w:left w:val="single" w:sz="4" w:space="0" w:color="auto"/>
              <w:bottom w:val="single" w:sz="4" w:space="0" w:color="auto"/>
              <w:right w:val="single" w:sz="4" w:space="0" w:color="auto"/>
            </w:tcBorders>
          </w:tcPr>
          <w:p w14:paraId="4FADEE9A" w14:textId="77777777" w:rsidR="00A03DE2" w:rsidRDefault="00A03DE2" w:rsidP="00E24A22">
            <w:pPr>
              <w:pStyle w:val="Tabletext"/>
            </w:pPr>
          </w:p>
          <w:p w14:paraId="5A000151" w14:textId="6C27D89D" w:rsidR="00E24A22" w:rsidRPr="00833DA9" w:rsidRDefault="00E24A22" w:rsidP="003D7490">
            <w:pPr>
              <w:pStyle w:val="Tabletext"/>
              <w:spacing w:before="120"/>
              <w:rPr>
                <w:ins w:id="53" w:author="Rahman, Mohammed (FAA)" w:date="2021-09-15T09:31:00Z"/>
              </w:rPr>
            </w:pPr>
            <w:ins w:id="54" w:author="Rahman, Mohammed (FAA)" w:date="2021-09-15T10:22:00Z">
              <w:r>
                <w:t xml:space="preserve">4 to </w:t>
              </w:r>
              <w:r w:rsidRPr="00833DA9">
                <w:t>6</w:t>
              </w:r>
            </w:ins>
          </w:p>
        </w:tc>
        <w:bookmarkStart w:id="55" w:name="_GoBack"/>
        <w:bookmarkEnd w:id="55"/>
      </w:tr>
      <w:tr w:rsidR="00E24A22" w:rsidRPr="00AD3114" w14:paraId="4E1E31FD" w14:textId="4D3F6FC5"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5339893A" w14:textId="77777777" w:rsidR="00E24A22" w:rsidRPr="00833DA9" w:rsidRDefault="00E24A22" w:rsidP="00E24A22">
            <w:pPr>
              <w:pStyle w:val="Tabletext"/>
            </w:pPr>
            <w:r w:rsidRPr="00833DA9">
              <w:t xml:space="preserve">Ground speed </w:t>
            </w:r>
          </w:p>
        </w:tc>
        <w:tc>
          <w:tcPr>
            <w:tcW w:w="609" w:type="pct"/>
            <w:tcBorders>
              <w:top w:val="single" w:sz="4" w:space="0" w:color="auto"/>
              <w:left w:val="single" w:sz="4" w:space="0" w:color="auto"/>
              <w:bottom w:val="single" w:sz="4" w:space="0" w:color="auto"/>
              <w:right w:val="single" w:sz="4" w:space="0" w:color="auto"/>
            </w:tcBorders>
            <w:hideMark/>
          </w:tcPr>
          <w:p w14:paraId="61526137" w14:textId="77777777" w:rsidR="00E24A22" w:rsidRPr="00833DA9" w:rsidRDefault="00E24A22" w:rsidP="00E24A22">
            <w:pPr>
              <w:pStyle w:val="Tabletext"/>
              <w:jc w:val="center"/>
            </w:pPr>
            <w:r w:rsidRPr="00833DA9">
              <w:t>km/h</w:t>
            </w:r>
          </w:p>
        </w:tc>
        <w:tc>
          <w:tcPr>
            <w:tcW w:w="848" w:type="pct"/>
            <w:tcBorders>
              <w:top w:val="single" w:sz="4" w:space="0" w:color="auto"/>
              <w:left w:val="single" w:sz="4" w:space="0" w:color="auto"/>
              <w:bottom w:val="single" w:sz="4" w:space="0" w:color="auto"/>
              <w:right w:val="single" w:sz="4" w:space="0" w:color="auto"/>
            </w:tcBorders>
            <w:vAlign w:val="center"/>
            <w:hideMark/>
          </w:tcPr>
          <w:p w14:paraId="30687172" w14:textId="77777777" w:rsidR="00E24A22" w:rsidRPr="00833DA9" w:rsidRDefault="00E24A22" w:rsidP="00E24A22">
            <w:pPr>
              <w:pStyle w:val="Tabletext"/>
            </w:pPr>
            <w:r w:rsidRPr="00833DA9">
              <w:t>200</w:t>
            </w:r>
          </w:p>
        </w:tc>
        <w:tc>
          <w:tcPr>
            <w:tcW w:w="947" w:type="pct"/>
            <w:tcBorders>
              <w:top w:val="single" w:sz="4" w:space="0" w:color="auto"/>
              <w:left w:val="single" w:sz="4" w:space="0" w:color="auto"/>
              <w:bottom w:val="single" w:sz="4" w:space="0" w:color="auto"/>
              <w:right w:val="single" w:sz="4" w:space="0" w:color="auto"/>
            </w:tcBorders>
            <w:vAlign w:val="center"/>
            <w:hideMark/>
          </w:tcPr>
          <w:p w14:paraId="31D4DC8F" w14:textId="77777777" w:rsidR="00E24A22" w:rsidRPr="00833DA9" w:rsidRDefault="00E24A22" w:rsidP="00E24A22">
            <w:pPr>
              <w:pStyle w:val="Tabletext"/>
            </w:pPr>
            <w:r w:rsidRPr="00833DA9">
              <w:t>0</w:t>
            </w:r>
          </w:p>
        </w:tc>
        <w:tc>
          <w:tcPr>
            <w:tcW w:w="842" w:type="pct"/>
            <w:tcBorders>
              <w:top w:val="single" w:sz="4" w:space="0" w:color="auto"/>
              <w:left w:val="single" w:sz="4" w:space="0" w:color="auto"/>
              <w:bottom w:val="single" w:sz="4" w:space="0" w:color="auto"/>
              <w:right w:val="single" w:sz="4" w:space="0" w:color="auto"/>
            </w:tcBorders>
          </w:tcPr>
          <w:p w14:paraId="7E076E96" w14:textId="5BC53C16" w:rsidR="00E24A22" w:rsidRPr="00833DA9" w:rsidRDefault="00E24A22" w:rsidP="00E24A22">
            <w:pPr>
              <w:pStyle w:val="Tabletext"/>
              <w:rPr>
                <w:ins w:id="56" w:author="Rahman, Mohammed (FAA)" w:date="2021-09-15T09:31:00Z"/>
              </w:rPr>
            </w:pPr>
            <w:ins w:id="57" w:author="Rahman, Mohammed (FAA)" w:date="2021-09-15T09:34:00Z">
              <w:r>
                <w:t>200</w:t>
              </w:r>
            </w:ins>
          </w:p>
        </w:tc>
        <w:tc>
          <w:tcPr>
            <w:tcW w:w="843" w:type="pct"/>
            <w:tcBorders>
              <w:top w:val="single" w:sz="4" w:space="0" w:color="auto"/>
              <w:left w:val="single" w:sz="4" w:space="0" w:color="auto"/>
              <w:bottom w:val="single" w:sz="4" w:space="0" w:color="auto"/>
              <w:right w:val="single" w:sz="4" w:space="0" w:color="auto"/>
            </w:tcBorders>
          </w:tcPr>
          <w:p w14:paraId="15AFAF43" w14:textId="33FC6B3A" w:rsidR="00E24A22" w:rsidRPr="00833DA9" w:rsidRDefault="00E24A22" w:rsidP="00E24A22">
            <w:pPr>
              <w:pStyle w:val="Tabletext"/>
              <w:rPr>
                <w:ins w:id="58" w:author="Rahman, Mohammed (FAA)" w:date="2021-09-15T09:31:00Z"/>
              </w:rPr>
            </w:pPr>
            <w:ins w:id="59" w:author="Rahman, Mohammed (FAA)" w:date="2021-09-15T09:35:00Z">
              <w:r>
                <w:t>0</w:t>
              </w:r>
            </w:ins>
          </w:p>
        </w:tc>
      </w:tr>
      <w:tr w:rsidR="00E24A22" w:rsidRPr="00AD3114" w14:paraId="7F566325" w14:textId="0FE356E3"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5CC585C8" w14:textId="77777777" w:rsidR="00581B87" w:rsidRDefault="00E24A22" w:rsidP="00E24A22">
            <w:pPr>
              <w:pStyle w:val="Tabletext"/>
              <w:rPr>
                <w:ins w:id="60" w:author="Rahman, Mohammed (FAA)" w:date="2021-09-15T12:28:00Z"/>
              </w:rPr>
            </w:pPr>
            <w:r w:rsidRPr="00833DA9">
              <w:lastRenderedPageBreak/>
              <w:t xml:space="preserve">Frequency tuning range </w:t>
            </w:r>
          </w:p>
          <w:p w14:paraId="7770A128" w14:textId="63F4AFA8" w:rsidR="00E24A22" w:rsidRPr="00833DA9" w:rsidRDefault="00E24A22" w:rsidP="00E24A22">
            <w:pPr>
              <w:pStyle w:val="Tabletext"/>
            </w:pPr>
          </w:p>
        </w:tc>
        <w:tc>
          <w:tcPr>
            <w:tcW w:w="609" w:type="pct"/>
            <w:tcBorders>
              <w:top w:val="single" w:sz="4" w:space="0" w:color="auto"/>
              <w:left w:val="single" w:sz="4" w:space="0" w:color="auto"/>
              <w:bottom w:val="single" w:sz="4" w:space="0" w:color="auto"/>
              <w:right w:val="single" w:sz="4" w:space="0" w:color="auto"/>
            </w:tcBorders>
            <w:hideMark/>
          </w:tcPr>
          <w:p w14:paraId="4A69478B" w14:textId="77777777" w:rsidR="00E24A22" w:rsidRDefault="00E24A22" w:rsidP="00A03DE2">
            <w:pPr>
              <w:pStyle w:val="Tabletext"/>
              <w:spacing w:before="120"/>
              <w:jc w:val="center"/>
              <w:rPr>
                <w:ins w:id="61" w:author="Rahman, Mohammed (FAA)" w:date="2021-09-15T12:28:00Z"/>
              </w:rPr>
            </w:pPr>
            <w:r w:rsidRPr="00833DA9">
              <w:t>GHz</w:t>
            </w:r>
          </w:p>
          <w:p w14:paraId="36E36B1A" w14:textId="1B266143" w:rsidR="00581B87" w:rsidRPr="00833DA9" w:rsidRDefault="00581B87" w:rsidP="00A03DE2">
            <w:pPr>
              <w:pStyle w:val="Tabletext"/>
              <w:spacing w:before="120"/>
              <w:jc w:val="center"/>
            </w:pPr>
          </w:p>
        </w:tc>
        <w:tc>
          <w:tcPr>
            <w:tcW w:w="848" w:type="pct"/>
            <w:tcBorders>
              <w:top w:val="single" w:sz="4" w:space="0" w:color="auto"/>
              <w:left w:val="single" w:sz="4" w:space="0" w:color="auto"/>
              <w:bottom w:val="single" w:sz="4" w:space="0" w:color="auto"/>
              <w:right w:val="single" w:sz="4" w:space="0" w:color="auto"/>
            </w:tcBorders>
            <w:vAlign w:val="center"/>
            <w:hideMark/>
          </w:tcPr>
          <w:p w14:paraId="558BD67B" w14:textId="77777777" w:rsidR="00E24A22" w:rsidRDefault="00E24A22" w:rsidP="00E24A22">
            <w:pPr>
              <w:pStyle w:val="Tabletext"/>
              <w:rPr>
                <w:ins w:id="62" w:author="Rahman, Mohammed (FAA)" w:date="2021-09-15T12:33:00Z"/>
              </w:rPr>
            </w:pPr>
            <w:r w:rsidRPr="00833DA9">
              <w:t>15.4-15.7</w:t>
            </w:r>
          </w:p>
          <w:p w14:paraId="4D9089C1" w14:textId="7959B0A8" w:rsidR="00BE6B1F" w:rsidRPr="00833DA9" w:rsidRDefault="00BE6B1F" w:rsidP="00E24A22">
            <w:pPr>
              <w:pStyle w:val="Tabletext"/>
            </w:pPr>
            <w:ins w:id="63" w:author="Rahman, Mohammed (FAA)" w:date="2021-09-15T12:33:00Z">
              <w:r>
                <w:t>(Note 1)</w:t>
              </w:r>
            </w:ins>
          </w:p>
        </w:tc>
        <w:tc>
          <w:tcPr>
            <w:tcW w:w="947" w:type="pct"/>
            <w:tcBorders>
              <w:top w:val="single" w:sz="4" w:space="0" w:color="auto"/>
              <w:left w:val="single" w:sz="4" w:space="0" w:color="auto"/>
              <w:bottom w:val="single" w:sz="4" w:space="0" w:color="auto"/>
              <w:right w:val="single" w:sz="4" w:space="0" w:color="auto"/>
            </w:tcBorders>
            <w:vAlign w:val="center"/>
            <w:hideMark/>
          </w:tcPr>
          <w:p w14:paraId="151B70E5" w14:textId="77777777" w:rsidR="00E24A22" w:rsidRDefault="00E24A22" w:rsidP="00E24A22">
            <w:pPr>
              <w:pStyle w:val="Tabletext"/>
              <w:rPr>
                <w:ins w:id="64" w:author="Rahman, Mohammed (FAA)" w:date="2021-09-15T12:33:00Z"/>
              </w:rPr>
            </w:pPr>
            <w:r w:rsidRPr="00833DA9">
              <w:t>15.4-15.7</w:t>
            </w:r>
          </w:p>
          <w:p w14:paraId="3D018BA1" w14:textId="35907A72" w:rsidR="00BE6B1F" w:rsidRPr="00833DA9" w:rsidRDefault="00BE6B1F" w:rsidP="00E24A22">
            <w:pPr>
              <w:pStyle w:val="Tabletext"/>
            </w:pPr>
            <w:ins w:id="65" w:author="Rahman, Mohammed (FAA)" w:date="2021-09-15T12:33:00Z">
              <w:r>
                <w:t>(Note 1)</w:t>
              </w:r>
            </w:ins>
          </w:p>
        </w:tc>
        <w:tc>
          <w:tcPr>
            <w:tcW w:w="842" w:type="pct"/>
            <w:tcBorders>
              <w:top w:val="single" w:sz="4" w:space="0" w:color="auto"/>
              <w:left w:val="single" w:sz="4" w:space="0" w:color="auto"/>
              <w:bottom w:val="single" w:sz="4" w:space="0" w:color="auto"/>
              <w:right w:val="single" w:sz="4" w:space="0" w:color="auto"/>
            </w:tcBorders>
          </w:tcPr>
          <w:p w14:paraId="57450E05" w14:textId="77777777" w:rsidR="00E24A22" w:rsidRDefault="00E24A22" w:rsidP="00A03DE2">
            <w:pPr>
              <w:pStyle w:val="Tabletext"/>
              <w:spacing w:before="120"/>
              <w:rPr>
                <w:ins w:id="66" w:author="Rahman, Mohammed (FAA)" w:date="2021-09-15T12:33:00Z"/>
              </w:rPr>
            </w:pPr>
            <w:ins w:id="67" w:author="Rahman, Mohammed (FAA)" w:date="2021-09-15T09:35:00Z">
              <w:r w:rsidRPr="00833DA9">
                <w:t>15.4-15.7</w:t>
              </w:r>
            </w:ins>
          </w:p>
          <w:p w14:paraId="3BBF5F2B" w14:textId="2807001E" w:rsidR="00BE6B1F" w:rsidRPr="00833DA9" w:rsidRDefault="00BE6B1F" w:rsidP="00A03DE2">
            <w:pPr>
              <w:pStyle w:val="Tabletext"/>
              <w:spacing w:before="120"/>
              <w:rPr>
                <w:ins w:id="68" w:author="Rahman, Mohammed (FAA)" w:date="2021-09-15T09:31:00Z"/>
              </w:rPr>
            </w:pPr>
            <w:ins w:id="69" w:author="Rahman, Mohammed (FAA)" w:date="2021-09-15T12:33:00Z">
              <w:r>
                <w:t>(Note 1)</w:t>
              </w:r>
            </w:ins>
          </w:p>
        </w:tc>
        <w:tc>
          <w:tcPr>
            <w:tcW w:w="843" w:type="pct"/>
            <w:tcBorders>
              <w:top w:val="single" w:sz="4" w:space="0" w:color="auto"/>
              <w:left w:val="single" w:sz="4" w:space="0" w:color="auto"/>
              <w:bottom w:val="single" w:sz="4" w:space="0" w:color="auto"/>
              <w:right w:val="single" w:sz="4" w:space="0" w:color="auto"/>
            </w:tcBorders>
          </w:tcPr>
          <w:p w14:paraId="345EAF65" w14:textId="77777777" w:rsidR="00E24A22" w:rsidRDefault="00E24A22" w:rsidP="00A03DE2">
            <w:pPr>
              <w:pStyle w:val="Tabletext"/>
              <w:spacing w:before="120"/>
              <w:rPr>
                <w:ins w:id="70" w:author="Rahman, Mohammed (FAA)" w:date="2021-09-15T12:33:00Z"/>
              </w:rPr>
            </w:pPr>
            <w:ins w:id="71" w:author="Rahman, Mohammed (FAA)" w:date="2021-09-15T09:35:00Z">
              <w:r w:rsidRPr="00833DA9">
                <w:t>15.4-15.7</w:t>
              </w:r>
            </w:ins>
          </w:p>
          <w:p w14:paraId="1F890920" w14:textId="772992D0" w:rsidR="00BE6B1F" w:rsidRPr="00833DA9" w:rsidRDefault="00BE6B1F" w:rsidP="00A03DE2">
            <w:pPr>
              <w:pStyle w:val="Tabletext"/>
              <w:spacing w:before="120"/>
              <w:rPr>
                <w:ins w:id="72" w:author="Rahman, Mohammed (FAA)" w:date="2021-09-15T09:31:00Z"/>
              </w:rPr>
            </w:pPr>
            <w:ins w:id="73" w:author="Rahman, Mohammed (FAA)" w:date="2021-09-15T12:33:00Z">
              <w:r>
                <w:t>(Note 1)</w:t>
              </w:r>
            </w:ins>
          </w:p>
        </w:tc>
      </w:tr>
      <w:tr w:rsidR="00E24A22" w:rsidRPr="00AD3114" w14:paraId="5CF73BDF" w14:textId="672FCF1D"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tcPr>
          <w:p w14:paraId="30268378" w14:textId="77777777" w:rsidR="00E24A22" w:rsidRPr="00AD3114" w:rsidRDefault="00E24A22" w:rsidP="00E24A22">
            <w:pPr>
              <w:pStyle w:val="Tabletext"/>
            </w:pPr>
            <w:r w:rsidRPr="00AD3114">
              <w:t>Channel selection method between radars</w:t>
            </w:r>
          </w:p>
        </w:tc>
        <w:tc>
          <w:tcPr>
            <w:tcW w:w="609" w:type="pct"/>
            <w:tcBorders>
              <w:top w:val="single" w:sz="4" w:space="0" w:color="auto"/>
              <w:left w:val="single" w:sz="4" w:space="0" w:color="auto"/>
              <w:bottom w:val="single" w:sz="4" w:space="0" w:color="auto"/>
              <w:right w:val="single" w:sz="4" w:space="0" w:color="auto"/>
            </w:tcBorders>
          </w:tcPr>
          <w:p w14:paraId="508E6457" w14:textId="77777777" w:rsidR="00E24A22" w:rsidRPr="00AD3114" w:rsidRDefault="00E24A22" w:rsidP="00E24A22">
            <w:pPr>
              <w:pStyle w:val="Tabletext"/>
              <w:jc w:val="center"/>
            </w:pPr>
          </w:p>
        </w:tc>
        <w:tc>
          <w:tcPr>
            <w:tcW w:w="848" w:type="pct"/>
            <w:tcBorders>
              <w:top w:val="single" w:sz="4" w:space="0" w:color="auto"/>
              <w:left w:val="single" w:sz="4" w:space="0" w:color="auto"/>
              <w:bottom w:val="single" w:sz="4" w:space="0" w:color="auto"/>
              <w:right w:val="single" w:sz="4" w:space="0" w:color="auto"/>
            </w:tcBorders>
            <w:vAlign w:val="center"/>
          </w:tcPr>
          <w:p w14:paraId="01AC3DF8" w14:textId="3F47A12D" w:rsidR="00E24A22" w:rsidRPr="00AD3114" w:rsidRDefault="00E24A22" w:rsidP="00E24A22">
            <w:pPr>
              <w:pStyle w:val="Tabletext"/>
            </w:pPr>
            <w:del w:id="74" w:author="Rahman, Mohammed (FAA)" w:date="2021-09-15T12:29:00Z">
              <w:r w:rsidRPr="00AD3114" w:rsidDel="00581B87">
                <w:delText>[TBD]</w:delText>
              </w:r>
            </w:del>
            <w:ins w:id="75" w:author="Rahman, Mohammed (FAA)" w:date="2021-09-15T12:29:00Z">
              <w:r w:rsidR="00581B87">
                <w:t>(Note 1)</w:t>
              </w:r>
            </w:ins>
          </w:p>
        </w:tc>
        <w:tc>
          <w:tcPr>
            <w:tcW w:w="947" w:type="pct"/>
            <w:tcBorders>
              <w:top w:val="single" w:sz="4" w:space="0" w:color="auto"/>
              <w:left w:val="single" w:sz="4" w:space="0" w:color="auto"/>
              <w:bottom w:val="single" w:sz="4" w:space="0" w:color="auto"/>
              <w:right w:val="single" w:sz="4" w:space="0" w:color="auto"/>
            </w:tcBorders>
            <w:vAlign w:val="center"/>
          </w:tcPr>
          <w:p w14:paraId="47D1F6D6" w14:textId="0825DB43" w:rsidR="00E24A22" w:rsidRPr="00AD3114" w:rsidRDefault="00E24A22" w:rsidP="00E24A22">
            <w:pPr>
              <w:pStyle w:val="Tabletext"/>
            </w:pPr>
            <w:del w:id="76" w:author="Rahman, Mohammed (FAA)" w:date="2021-09-15T12:29:00Z">
              <w:r w:rsidRPr="00AD3114" w:rsidDel="00581B87">
                <w:delText>N/A</w:delText>
              </w:r>
            </w:del>
            <w:ins w:id="77" w:author="Rahman, Mohammed (FAA)" w:date="2021-09-15T12:29:00Z">
              <w:r w:rsidR="00581B87">
                <w:t>(Note 1)</w:t>
              </w:r>
            </w:ins>
          </w:p>
        </w:tc>
        <w:tc>
          <w:tcPr>
            <w:tcW w:w="842" w:type="pct"/>
            <w:tcBorders>
              <w:top w:val="single" w:sz="4" w:space="0" w:color="auto"/>
              <w:left w:val="single" w:sz="4" w:space="0" w:color="auto"/>
              <w:bottom w:val="single" w:sz="4" w:space="0" w:color="auto"/>
              <w:right w:val="single" w:sz="4" w:space="0" w:color="auto"/>
            </w:tcBorders>
          </w:tcPr>
          <w:p w14:paraId="290D45A9" w14:textId="77777777" w:rsidR="00E24A22" w:rsidRDefault="00E24A22" w:rsidP="00E24A22">
            <w:pPr>
              <w:pStyle w:val="Tabletext"/>
              <w:rPr>
                <w:ins w:id="78" w:author="Rahman, Mohammed (FAA)" w:date="2021-09-15T12:29:00Z"/>
              </w:rPr>
            </w:pPr>
          </w:p>
          <w:p w14:paraId="62DDC892" w14:textId="5D0CB247" w:rsidR="00581B87" w:rsidRPr="00AD3114" w:rsidRDefault="00581B87" w:rsidP="00E24A22">
            <w:pPr>
              <w:pStyle w:val="Tabletext"/>
              <w:rPr>
                <w:ins w:id="79" w:author="Rahman, Mohammed (FAA)" w:date="2021-09-15T09:31:00Z"/>
              </w:rPr>
            </w:pPr>
            <w:ins w:id="80" w:author="Rahman, Mohammed (FAA)" w:date="2021-09-15T12:29:00Z">
              <w:r>
                <w:t>(Note 1)</w:t>
              </w:r>
            </w:ins>
          </w:p>
        </w:tc>
        <w:tc>
          <w:tcPr>
            <w:tcW w:w="843" w:type="pct"/>
            <w:tcBorders>
              <w:top w:val="single" w:sz="4" w:space="0" w:color="auto"/>
              <w:left w:val="single" w:sz="4" w:space="0" w:color="auto"/>
              <w:bottom w:val="single" w:sz="4" w:space="0" w:color="auto"/>
              <w:right w:val="single" w:sz="4" w:space="0" w:color="auto"/>
            </w:tcBorders>
          </w:tcPr>
          <w:p w14:paraId="6AA6B27A" w14:textId="77777777" w:rsidR="00E24A22" w:rsidRDefault="00E24A22" w:rsidP="00E24A22">
            <w:pPr>
              <w:pStyle w:val="Tabletext"/>
              <w:rPr>
                <w:ins w:id="81" w:author="Rahman, Mohammed (FAA)" w:date="2021-09-15T12:30:00Z"/>
              </w:rPr>
            </w:pPr>
          </w:p>
          <w:p w14:paraId="3029781C" w14:textId="10A6BFBC" w:rsidR="00581B87" w:rsidRPr="00AD3114" w:rsidRDefault="00581B87" w:rsidP="00E24A22">
            <w:pPr>
              <w:pStyle w:val="Tabletext"/>
              <w:rPr>
                <w:ins w:id="82" w:author="Rahman, Mohammed (FAA)" w:date="2021-09-15T09:31:00Z"/>
              </w:rPr>
            </w:pPr>
            <w:ins w:id="83" w:author="Rahman, Mohammed (FAA)" w:date="2021-09-15T12:30:00Z">
              <w:r>
                <w:t>(Note 1)</w:t>
              </w:r>
            </w:ins>
          </w:p>
        </w:tc>
      </w:tr>
      <w:tr w:rsidR="00E24A22" w:rsidRPr="00AD3114" w14:paraId="1262F25A" w14:textId="41F18537"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13C0B979" w14:textId="77777777" w:rsidR="00E24A22" w:rsidRPr="00833DA9" w:rsidRDefault="00E24A22" w:rsidP="00E24A22">
            <w:pPr>
              <w:pStyle w:val="Tabletext"/>
            </w:pPr>
            <w:r w:rsidRPr="00833DA9">
              <w:t>Emission type</w:t>
            </w:r>
          </w:p>
        </w:tc>
        <w:tc>
          <w:tcPr>
            <w:tcW w:w="609" w:type="pct"/>
            <w:tcBorders>
              <w:top w:val="single" w:sz="4" w:space="0" w:color="auto"/>
              <w:left w:val="single" w:sz="4" w:space="0" w:color="auto"/>
              <w:bottom w:val="single" w:sz="4" w:space="0" w:color="auto"/>
              <w:right w:val="single" w:sz="4" w:space="0" w:color="auto"/>
            </w:tcBorders>
          </w:tcPr>
          <w:p w14:paraId="63981A2A" w14:textId="77777777" w:rsidR="00E24A22" w:rsidRPr="00833DA9" w:rsidRDefault="00E24A22" w:rsidP="00E24A22">
            <w:pPr>
              <w:pStyle w:val="Tabletext"/>
              <w:jc w:val="center"/>
            </w:pPr>
          </w:p>
        </w:tc>
        <w:tc>
          <w:tcPr>
            <w:tcW w:w="848" w:type="pct"/>
            <w:tcBorders>
              <w:top w:val="single" w:sz="4" w:space="0" w:color="auto"/>
              <w:left w:val="single" w:sz="4" w:space="0" w:color="auto"/>
              <w:bottom w:val="single" w:sz="4" w:space="0" w:color="auto"/>
              <w:right w:val="single" w:sz="4" w:space="0" w:color="auto"/>
            </w:tcBorders>
            <w:vAlign w:val="center"/>
            <w:hideMark/>
          </w:tcPr>
          <w:p w14:paraId="5D30BAD6" w14:textId="77777777" w:rsidR="00E24A22" w:rsidRPr="00833DA9" w:rsidRDefault="00E24A22" w:rsidP="00E24A22">
            <w:pPr>
              <w:pStyle w:val="Tabletext"/>
            </w:pPr>
            <w:r w:rsidRPr="00833DA9">
              <w:t>QXN</w:t>
            </w:r>
          </w:p>
        </w:tc>
        <w:tc>
          <w:tcPr>
            <w:tcW w:w="947" w:type="pct"/>
            <w:tcBorders>
              <w:top w:val="single" w:sz="4" w:space="0" w:color="auto"/>
              <w:left w:val="single" w:sz="4" w:space="0" w:color="auto"/>
              <w:bottom w:val="single" w:sz="4" w:space="0" w:color="auto"/>
              <w:right w:val="single" w:sz="4" w:space="0" w:color="auto"/>
            </w:tcBorders>
            <w:vAlign w:val="center"/>
            <w:hideMark/>
          </w:tcPr>
          <w:p w14:paraId="317C8E11" w14:textId="77777777" w:rsidR="00E24A22" w:rsidRPr="00833DA9" w:rsidRDefault="00E24A22" w:rsidP="00E24A22">
            <w:pPr>
              <w:pStyle w:val="Tabletext"/>
            </w:pPr>
            <w:r w:rsidRPr="00833DA9">
              <w:t>QXN</w:t>
            </w:r>
          </w:p>
        </w:tc>
        <w:tc>
          <w:tcPr>
            <w:tcW w:w="842" w:type="pct"/>
            <w:tcBorders>
              <w:top w:val="single" w:sz="4" w:space="0" w:color="auto"/>
              <w:left w:val="single" w:sz="4" w:space="0" w:color="auto"/>
              <w:bottom w:val="single" w:sz="4" w:space="0" w:color="auto"/>
              <w:right w:val="single" w:sz="4" w:space="0" w:color="auto"/>
            </w:tcBorders>
          </w:tcPr>
          <w:p w14:paraId="356B49CE" w14:textId="5E13FDF5" w:rsidR="00E24A22" w:rsidRPr="00833DA9" w:rsidRDefault="00E24A22" w:rsidP="00E24A22">
            <w:pPr>
              <w:pStyle w:val="Tabletext"/>
              <w:rPr>
                <w:ins w:id="84" w:author="Rahman, Mohammed (FAA)" w:date="2021-09-15T09:31:00Z"/>
              </w:rPr>
            </w:pPr>
            <w:ins w:id="85" w:author="Rahman, Mohammed (FAA)" w:date="2021-09-15T09:40:00Z">
              <w:r>
                <w:t>QXN</w:t>
              </w:r>
            </w:ins>
          </w:p>
        </w:tc>
        <w:tc>
          <w:tcPr>
            <w:tcW w:w="843" w:type="pct"/>
            <w:tcBorders>
              <w:top w:val="single" w:sz="4" w:space="0" w:color="auto"/>
              <w:left w:val="single" w:sz="4" w:space="0" w:color="auto"/>
              <w:bottom w:val="single" w:sz="4" w:space="0" w:color="auto"/>
              <w:right w:val="single" w:sz="4" w:space="0" w:color="auto"/>
            </w:tcBorders>
          </w:tcPr>
          <w:p w14:paraId="69906DEA" w14:textId="3DB68688" w:rsidR="00E24A22" w:rsidRPr="00833DA9" w:rsidRDefault="00E24A22" w:rsidP="00E24A22">
            <w:pPr>
              <w:pStyle w:val="Tabletext"/>
              <w:rPr>
                <w:ins w:id="86" w:author="Rahman, Mohammed (FAA)" w:date="2021-09-15T09:31:00Z"/>
              </w:rPr>
            </w:pPr>
            <w:ins w:id="87" w:author="Rahman, Mohammed (FAA)" w:date="2021-09-15T09:40:00Z">
              <w:r>
                <w:t>QXN</w:t>
              </w:r>
            </w:ins>
          </w:p>
        </w:tc>
      </w:tr>
      <w:tr w:rsidR="00E24A22" w:rsidRPr="00AD3114" w14:paraId="0900DC2E" w14:textId="77777777" w:rsidTr="00896C51">
        <w:trPr>
          <w:jc w:val="center"/>
          <w:ins w:id="88" w:author="Rahman, Mohammed (FAA)" w:date="2021-09-15T09:42:00Z"/>
        </w:trPr>
        <w:tc>
          <w:tcPr>
            <w:tcW w:w="911" w:type="pct"/>
            <w:tcBorders>
              <w:top w:val="single" w:sz="4" w:space="0" w:color="auto"/>
              <w:left w:val="single" w:sz="4" w:space="0" w:color="auto"/>
              <w:bottom w:val="single" w:sz="4" w:space="0" w:color="auto"/>
              <w:right w:val="single" w:sz="4" w:space="0" w:color="auto"/>
            </w:tcBorders>
            <w:vAlign w:val="center"/>
          </w:tcPr>
          <w:p w14:paraId="2C681224" w14:textId="18700397" w:rsidR="00E24A22" w:rsidRPr="00833DA9" w:rsidRDefault="00E24A22" w:rsidP="00E24A22">
            <w:pPr>
              <w:pStyle w:val="Tabletext"/>
              <w:rPr>
                <w:ins w:id="89" w:author="Rahman, Mohammed (FAA)" w:date="2021-09-15T09:42:00Z"/>
              </w:rPr>
            </w:pPr>
            <w:ins w:id="90" w:author="Rahman, Mohammed (FAA)" w:date="2021-09-15T09:42:00Z">
              <w:r>
                <w:t>Modulation</w:t>
              </w:r>
            </w:ins>
          </w:p>
        </w:tc>
        <w:tc>
          <w:tcPr>
            <w:tcW w:w="609" w:type="pct"/>
            <w:tcBorders>
              <w:top w:val="single" w:sz="4" w:space="0" w:color="auto"/>
              <w:left w:val="single" w:sz="4" w:space="0" w:color="auto"/>
              <w:bottom w:val="single" w:sz="4" w:space="0" w:color="auto"/>
              <w:right w:val="single" w:sz="4" w:space="0" w:color="auto"/>
            </w:tcBorders>
          </w:tcPr>
          <w:p w14:paraId="2F8CC46C" w14:textId="77777777" w:rsidR="00E24A22" w:rsidRPr="00833DA9" w:rsidRDefault="00E24A22" w:rsidP="00E24A22">
            <w:pPr>
              <w:pStyle w:val="Tabletext"/>
              <w:jc w:val="center"/>
              <w:rPr>
                <w:ins w:id="91" w:author="Rahman, Mohammed (FAA)" w:date="2021-09-15T09:42:00Z"/>
              </w:rPr>
            </w:pPr>
          </w:p>
        </w:tc>
        <w:tc>
          <w:tcPr>
            <w:tcW w:w="848" w:type="pct"/>
            <w:tcBorders>
              <w:top w:val="single" w:sz="4" w:space="0" w:color="auto"/>
              <w:left w:val="single" w:sz="4" w:space="0" w:color="auto"/>
              <w:bottom w:val="single" w:sz="4" w:space="0" w:color="auto"/>
              <w:right w:val="single" w:sz="4" w:space="0" w:color="auto"/>
            </w:tcBorders>
            <w:vAlign w:val="center"/>
          </w:tcPr>
          <w:p w14:paraId="465838CD" w14:textId="68BEFF05" w:rsidR="00E24A22" w:rsidRPr="00833DA9" w:rsidRDefault="00E24A22" w:rsidP="00E24A22">
            <w:pPr>
              <w:pStyle w:val="Tabletext"/>
              <w:rPr>
                <w:ins w:id="92" w:author="Rahman, Mohammed (FAA)" w:date="2021-09-15T09:42:00Z"/>
              </w:rPr>
            </w:pPr>
            <w:ins w:id="93" w:author="Rahman, Mohammed (FAA)" w:date="2021-09-15T09:43:00Z">
              <w:r>
                <w:t>FMCW</w:t>
              </w:r>
            </w:ins>
          </w:p>
        </w:tc>
        <w:tc>
          <w:tcPr>
            <w:tcW w:w="947" w:type="pct"/>
            <w:tcBorders>
              <w:top w:val="single" w:sz="4" w:space="0" w:color="auto"/>
              <w:left w:val="single" w:sz="4" w:space="0" w:color="auto"/>
              <w:bottom w:val="single" w:sz="4" w:space="0" w:color="auto"/>
              <w:right w:val="single" w:sz="4" w:space="0" w:color="auto"/>
            </w:tcBorders>
            <w:vAlign w:val="center"/>
          </w:tcPr>
          <w:p w14:paraId="4187FAF2" w14:textId="52F5C434" w:rsidR="00E24A22" w:rsidRPr="00833DA9" w:rsidRDefault="00E24A22" w:rsidP="00E24A22">
            <w:pPr>
              <w:pStyle w:val="Tabletext"/>
              <w:rPr>
                <w:ins w:id="94" w:author="Rahman, Mohammed (FAA)" w:date="2021-09-15T09:42:00Z"/>
              </w:rPr>
            </w:pPr>
            <w:ins w:id="95" w:author="Rahman, Mohammed (FAA)" w:date="2021-09-15T09:43:00Z">
              <w:r>
                <w:t>FMCW</w:t>
              </w:r>
            </w:ins>
          </w:p>
        </w:tc>
        <w:tc>
          <w:tcPr>
            <w:tcW w:w="842" w:type="pct"/>
            <w:tcBorders>
              <w:top w:val="single" w:sz="4" w:space="0" w:color="auto"/>
              <w:left w:val="single" w:sz="4" w:space="0" w:color="auto"/>
              <w:bottom w:val="single" w:sz="4" w:space="0" w:color="auto"/>
              <w:right w:val="single" w:sz="4" w:space="0" w:color="auto"/>
            </w:tcBorders>
          </w:tcPr>
          <w:p w14:paraId="18B2F407" w14:textId="53FA8D93" w:rsidR="00E24A22" w:rsidRPr="00833DA9" w:rsidRDefault="00E24A22" w:rsidP="00E24A22">
            <w:pPr>
              <w:pStyle w:val="Tabletext"/>
              <w:rPr>
                <w:ins w:id="96" w:author="Rahman, Mohammed (FAA)" w:date="2021-09-15T09:42:00Z"/>
              </w:rPr>
            </w:pPr>
            <w:ins w:id="97" w:author="Rahman, Mohammed (FAA)" w:date="2021-09-15T09:43:00Z">
              <w:r>
                <w:t>FMCW</w:t>
              </w:r>
            </w:ins>
          </w:p>
        </w:tc>
        <w:tc>
          <w:tcPr>
            <w:tcW w:w="843" w:type="pct"/>
            <w:tcBorders>
              <w:top w:val="single" w:sz="4" w:space="0" w:color="auto"/>
              <w:left w:val="single" w:sz="4" w:space="0" w:color="auto"/>
              <w:bottom w:val="single" w:sz="4" w:space="0" w:color="auto"/>
              <w:right w:val="single" w:sz="4" w:space="0" w:color="auto"/>
            </w:tcBorders>
          </w:tcPr>
          <w:p w14:paraId="2448696A" w14:textId="58FCEAA4" w:rsidR="00E24A22" w:rsidRPr="00833DA9" w:rsidRDefault="00E24A22" w:rsidP="00E24A22">
            <w:pPr>
              <w:pStyle w:val="Tabletext"/>
              <w:rPr>
                <w:ins w:id="98" w:author="Rahman, Mohammed (FAA)" w:date="2021-09-15T09:42:00Z"/>
              </w:rPr>
            </w:pPr>
            <w:ins w:id="99" w:author="Rahman, Mohammed (FAA)" w:date="2021-09-15T09:43:00Z">
              <w:r>
                <w:t>FMCW</w:t>
              </w:r>
            </w:ins>
          </w:p>
        </w:tc>
      </w:tr>
      <w:tr w:rsidR="00E24A22" w:rsidRPr="00AD3114" w14:paraId="67427DC6" w14:textId="64D5892A"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78F827CE" w14:textId="77777777" w:rsidR="00E24A22" w:rsidRPr="00833DA9" w:rsidRDefault="00E24A22" w:rsidP="00E24A22">
            <w:pPr>
              <w:pStyle w:val="Tabletext"/>
            </w:pPr>
            <w:r w:rsidRPr="00833DA9">
              <w:t xml:space="preserve">Pulse width </w:t>
            </w:r>
          </w:p>
        </w:tc>
        <w:tc>
          <w:tcPr>
            <w:tcW w:w="609" w:type="pct"/>
            <w:tcBorders>
              <w:top w:val="single" w:sz="4" w:space="0" w:color="auto"/>
              <w:left w:val="single" w:sz="4" w:space="0" w:color="auto"/>
              <w:bottom w:val="single" w:sz="4" w:space="0" w:color="auto"/>
              <w:right w:val="single" w:sz="4" w:space="0" w:color="auto"/>
            </w:tcBorders>
            <w:hideMark/>
          </w:tcPr>
          <w:p w14:paraId="631C041E" w14:textId="6FCD70E9" w:rsidR="00E24A22" w:rsidRPr="00833DA9" w:rsidRDefault="00E24A22" w:rsidP="00E24A22">
            <w:pPr>
              <w:pStyle w:val="Tabletext"/>
              <w:jc w:val="center"/>
            </w:pPr>
            <w:r w:rsidRPr="00833DA9">
              <w:sym w:font="Symbol" w:char="F06D"/>
            </w:r>
            <w:r w:rsidRPr="00833DA9">
              <w:t>s</w:t>
            </w:r>
            <w:ins w:id="100" w:author="Rahman, Mohammed (FAA)" w:date="2021-09-15T09:44:00Z">
              <w:r>
                <w:br/>
                <w:t>(</w:t>
              </w:r>
              <w:r w:rsidRPr="00580B2B">
                <w:t>1 meter range resolution</w:t>
              </w:r>
              <w:r>
                <w:t>)</w:t>
              </w:r>
            </w:ins>
          </w:p>
        </w:tc>
        <w:tc>
          <w:tcPr>
            <w:tcW w:w="848" w:type="pct"/>
            <w:tcBorders>
              <w:top w:val="single" w:sz="4" w:space="0" w:color="auto"/>
              <w:left w:val="single" w:sz="4" w:space="0" w:color="auto"/>
              <w:bottom w:val="single" w:sz="4" w:space="0" w:color="auto"/>
              <w:right w:val="single" w:sz="4" w:space="0" w:color="auto"/>
            </w:tcBorders>
            <w:vAlign w:val="center"/>
            <w:hideMark/>
          </w:tcPr>
          <w:p w14:paraId="44D6DD85" w14:textId="02CE3468" w:rsidR="00E24A22" w:rsidRPr="00833DA9" w:rsidRDefault="00E24A22" w:rsidP="00E24A22">
            <w:pPr>
              <w:pStyle w:val="Tabletext"/>
            </w:pPr>
            <w:del w:id="101" w:author="Rahman, Mohammed (FAA)" w:date="2021-09-15T09:44:00Z">
              <w:r w:rsidRPr="00833DA9" w:rsidDel="00896C51">
                <w:delText>[TBD]</w:delText>
              </w:r>
            </w:del>
            <w:ins w:id="102" w:author="Rahman, Mohammed (FAA)" w:date="2021-09-15T09:44:00Z">
              <w:r>
                <w:t xml:space="preserve"> 220</w:t>
              </w:r>
            </w:ins>
          </w:p>
        </w:tc>
        <w:tc>
          <w:tcPr>
            <w:tcW w:w="947" w:type="pct"/>
            <w:tcBorders>
              <w:top w:val="single" w:sz="4" w:space="0" w:color="auto"/>
              <w:left w:val="single" w:sz="4" w:space="0" w:color="auto"/>
              <w:bottom w:val="single" w:sz="4" w:space="0" w:color="auto"/>
              <w:right w:val="single" w:sz="4" w:space="0" w:color="auto"/>
            </w:tcBorders>
            <w:vAlign w:val="center"/>
            <w:hideMark/>
          </w:tcPr>
          <w:p w14:paraId="01FD235E" w14:textId="27D1390B" w:rsidR="00E24A22" w:rsidRPr="00833DA9" w:rsidRDefault="00E24A22" w:rsidP="00E24A22">
            <w:pPr>
              <w:pStyle w:val="Tabletext"/>
            </w:pPr>
            <w:del w:id="103" w:author="Rahman, Mohammed (FAA)" w:date="2021-09-15T09:45:00Z">
              <w:r w:rsidRPr="00833DA9" w:rsidDel="00896C51">
                <w:delText>[TBD]</w:delText>
              </w:r>
            </w:del>
            <w:ins w:id="104" w:author="Rahman, Mohammed (FAA)" w:date="2021-09-15T09:45:00Z">
              <w:r>
                <w:t>220</w:t>
              </w:r>
            </w:ins>
          </w:p>
        </w:tc>
        <w:tc>
          <w:tcPr>
            <w:tcW w:w="842" w:type="pct"/>
            <w:tcBorders>
              <w:top w:val="single" w:sz="4" w:space="0" w:color="auto"/>
              <w:left w:val="single" w:sz="4" w:space="0" w:color="auto"/>
              <w:bottom w:val="single" w:sz="4" w:space="0" w:color="auto"/>
              <w:right w:val="single" w:sz="4" w:space="0" w:color="auto"/>
            </w:tcBorders>
          </w:tcPr>
          <w:p w14:paraId="1FEC7251" w14:textId="77777777" w:rsidR="00E24A22" w:rsidRDefault="00E24A22" w:rsidP="00E24A22">
            <w:pPr>
              <w:pStyle w:val="Tabletext"/>
              <w:rPr>
                <w:ins w:id="105" w:author="Rahman, Mohammed (FAA)" w:date="2021-09-15T09:45:00Z"/>
              </w:rPr>
            </w:pPr>
          </w:p>
          <w:p w14:paraId="12DBFA25" w14:textId="1519F583" w:rsidR="00E24A22" w:rsidRPr="00833DA9" w:rsidRDefault="00E24A22" w:rsidP="00E24A22">
            <w:pPr>
              <w:pStyle w:val="Tabletext"/>
            </w:pPr>
            <w:ins w:id="106" w:author="Rahman, Mohammed (FAA)" w:date="2021-09-15T09:45:00Z">
              <w:r>
                <w:t>197</w:t>
              </w:r>
            </w:ins>
          </w:p>
        </w:tc>
        <w:tc>
          <w:tcPr>
            <w:tcW w:w="843" w:type="pct"/>
            <w:tcBorders>
              <w:top w:val="single" w:sz="4" w:space="0" w:color="auto"/>
              <w:left w:val="single" w:sz="4" w:space="0" w:color="auto"/>
              <w:bottom w:val="single" w:sz="4" w:space="0" w:color="auto"/>
              <w:right w:val="single" w:sz="4" w:space="0" w:color="auto"/>
            </w:tcBorders>
          </w:tcPr>
          <w:p w14:paraId="5F9081E4" w14:textId="77777777" w:rsidR="00E24A22" w:rsidRDefault="00E24A22" w:rsidP="00E24A22">
            <w:pPr>
              <w:pStyle w:val="Tabletext"/>
              <w:rPr>
                <w:ins w:id="107" w:author="Rahman, Mohammed (FAA)" w:date="2021-09-15T09:46:00Z"/>
              </w:rPr>
            </w:pPr>
          </w:p>
          <w:p w14:paraId="6EFC0452" w14:textId="792D728D" w:rsidR="00E24A22" w:rsidRPr="00833DA9" w:rsidRDefault="00E24A22" w:rsidP="00E24A22">
            <w:pPr>
              <w:pStyle w:val="Tabletext"/>
              <w:rPr>
                <w:ins w:id="108" w:author="Rahman, Mohammed (FAA)" w:date="2021-09-15T09:31:00Z"/>
              </w:rPr>
            </w:pPr>
            <w:ins w:id="109" w:author="Rahman, Mohammed (FAA)" w:date="2021-09-15T09:45:00Z">
              <w:r>
                <w:t>197</w:t>
              </w:r>
            </w:ins>
          </w:p>
        </w:tc>
      </w:tr>
      <w:tr w:rsidR="00E24A22" w:rsidRPr="00AD3114" w14:paraId="6B059CB7" w14:textId="553EA57D"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7CE010B6" w14:textId="77777777" w:rsidR="00E24A22" w:rsidRPr="00833DA9" w:rsidRDefault="00E24A22" w:rsidP="00E24A22">
            <w:pPr>
              <w:pStyle w:val="Tabletext"/>
            </w:pPr>
            <w:r w:rsidRPr="00833DA9">
              <w:t xml:space="preserve">Pulse rise and fall times </w:t>
            </w:r>
          </w:p>
        </w:tc>
        <w:tc>
          <w:tcPr>
            <w:tcW w:w="609" w:type="pct"/>
            <w:tcBorders>
              <w:top w:val="single" w:sz="4" w:space="0" w:color="auto"/>
              <w:left w:val="single" w:sz="4" w:space="0" w:color="auto"/>
              <w:bottom w:val="single" w:sz="4" w:space="0" w:color="auto"/>
              <w:right w:val="single" w:sz="4" w:space="0" w:color="auto"/>
            </w:tcBorders>
            <w:hideMark/>
          </w:tcPr>
          <w:p w14:paraId="3AEE09A8" w14:textId="77777777" w:rsidR="00E24A22" w:rsidRPr="00833DA9" w:rsidRDefault="00E24A22" w:rsidP="00E24A22">
            <w:pPr>
              <w:pStyle w:val="Tabletext"/>
              <w:jc w:val="center"/>
            </w:pPr>
            <w:r w:rsidRPr="00833DA9">
              <w:t>ns</w:t>
            </w:r>
          </w:p>
        </w:tc>
        <w:tc>
          <w:tcPr>
            <w:tcW w:w="848" w:type="pct"/>
            <w:tcBorders>
              <w:top w:val="single" w:sz="4" w:space="0" w:color="auto"/>
              <w:left w:val="single" w:sz="4" w:space="0" w:color="auto"/>
              <w:bottom w:val="single" w:sz="4" w:space="0" w:color="auto"/>
              <w:right w:val="single" w:sz="4" w:space="0" w:color="auto"/>
            </w:tcBorders>
            <w:vAlign w:val="center"/>
            <w:hideMark/>
          </w:tcPr>
          <w:p w14:paraId="58F54F77" w14:textId="303635E7" w:rsidR="00E24A22" w:rsidRPr="00833DA9" w:rsidRDefault="00E24A22" w:rsidP="00E24A22">
            <w:pPr>
              <w:pStyle w:val="Tabletext"/>
            </w:pPr>
            <w:del w:id="110" w:author="Rahman, Mohammed (FAA)" w:date="2021-09-15T09:46:00Z">
              <w:r w:rsidRPr="00833DA9" w:rsidDel="00896C51">
                <w:delText>[TBD]</w:delText>
              </w:r>
            </w:del>
            <w:ins w:id="111" w:author="Rahman, Mohammed (FAA)" w:date="2021-09-15T09:46:00Z">
              <w:r>
                <w:t xml:space="preserve"> 5000/5000</w:t>
              </w:r>
            </w:ins>
          </w:p>
        </w:tc>
        <w:tc>
          <w:tcPr>
            <w:tcW w:w="947" w:type="pct"/>
            <w:tcBorders>
              <w:top w:val="single" w:sz="4" w:space="0" w:color="auto"/>
              <w:left w:val="single" w:sz="4" w:space="0" w:color="auto"/>
              <w:bottom w:val="single" w:sz="4" w:space="0" w:color="auto"/>
              <w:right w:val="single" w:sz="4" w:space="0" w:color="auto"/>
            </w:tcBorders>
            <w:vAlign w:val="center"/>
            <w:hideMark/>
          </w:tcPr>
          <w:p w14:paraId="55F6757A" w14:textId="2A0CE1D7" w:rsidR="00E24A22" w:rsidRPr="00833DA9" w:rsidRDefault="00E24A22" w:rsidP="00E24A22">
            <w:pPr>
              <w:pStyle w:val="Tabletext"/>
            </w:pPr>
            <w:del w:id="112" w:author="Rahman, Mohammed (FAA)" w:date="2021-09-15T09:46:00Z">
              <w:r w:rsidRPr="00833DA9" w:rsidDel="00896C51">
                <w:delText>[TBD]</w:delText>
              </w:r>
            </w:del>
            <w:ins w:id="113" w:author="Rahman, Mohammed (FAA)" w:date="2021-09-15T09:46:00Z">
              <w:r>
                <w:t xml:space="preserve"> 5000/5000</w:t>
              </w:r>
            </w:ins>
          </w:p>
        </w:tc>
        <w:tc>
          <w:tcPr>
            <w:tcW w:w="842" w:type="pct"/>
            <w:tcBorders>
              <w:top w:val="single" w:sz="4" w:space="0" w:color="auto"/>
              <w:left w:val="single" w:sz="4" w:space="0" w:color="auto"/>
              <w:bottom w:val="single" w:sz="4" w:space="0" w:color="auto"/>
              <w:right w:val="single" w:sz="4" w:space="0" w:color="auto"/>
            </w:tcBorders>
          </w:tcPr>
          <w:p w14:paraId="64F43A85" w14:textId="30E44EA6" w:rsidR="00E24A22" w:rsidRPr="00833DA9" w:rsidRDefault="00E24A22" w:rsidP="00A03DE2">
            <w:pPr>
              <w:pStyle w:val="Tabletext"/>
              <w:spacing w:before="120"/>
            </w:pPr>
            <w:ins w:id="114" w:author="Rahman, Mohammed (FAA)" w:date="2021-09-15T09:46:00Z">
              <w:r>
                <w:t>500/500</w:t>
              </w:r>
            </w:ins>
          </w:p>
        </w:tc>
        <w:tc>
          <w:tcPr>
            <w:tcW w:w="843" w:type="pct"/>
            <w:tcBorders>
              <w:top w:val="single" w:sz="4" w:space="0" w:color="auto"/>
              <w:left w:val="single" w:sz="4" w:space="0" w:color="auto"/>
              <w:bottom w:val="single" w:sz="4" w:space="0" w:color="auto"/>
              <w:right w:val="single" w:sz="4" w:space="0" w:color="auto"/>
            </w:tcBorders>
          </w:tcPr>
          <w:p w14:paraId="5F5F953C" w14:textId="787767F6" w:rsidR="00E24A22" w:rsidRPr="00833DA9" w:rsidRDefault="00E24A22" w:rsidP="00A03DE2">
            <w:pPr>
              <w:pStyle w:val="Tabletext"/>
              <w:spacing w:before="120"/>
              <w:rPr>
                <w:ins w:id="115" w:author="Rahman, Mohammed (FAA)" w:date="2021-09-15T09:31:00Z"/>
              </w:rPr>
            </w:pPr>
            <w:ins w:id="116" w:author="Rahman, Mohammed (FAA)" w:date="2021-09-15T09:46:00Z">
              <w:r>
                <w:t>500/500</w:t>
              </w:r>
            </w:ins>
          </w:p>
        </w:tc>
      </w:tr>
      <w:tr w:rsidR="00E24A22" w:rsidRPr="00AD3114" w14:paraId="343DD2EB" w14:textId="70ECFD0E"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5159F8B0" w14:textId="77777777" w:rsidR="00E24A22" w:rsidRPr="00833DA9" w:rsidRDefault="00E24A22" w:rsidP="00E24A22">
            <w:pPr>
              <w:pStyle w:val="Tabletext"/>
            </w:pPr>
            <w:r w:rsidRPr="00833DA9">
              <w:t xml:space="preserve">RF emission bandwidth at </w:t>
            </w:r>
            <w:r w:rsidRPr="00833DA9">
              <w:br/>
            </w:r>
            <w:r w:rsidRPr="00833DA9">
              <w:tab/>
              <w:t>−3 dB</w:t>
            </w:r>
          </w:p>
          <w:p w14:paraId="03A65A79" w14:textId="77777777" w:rsidR="00E24A22" w:rsidRPr="00833DA9" w:rsidRDefault="00E24A22" w:rsidP="00E24A22">
            <w:pPr>
              <w:pStyle w:val="Tabletext"/>
            </w:pPr>
            <w:r w:rsidRPr="00833DA9">
              <w:tab/>
              <w:t>−20 dB</w:t>
            </w:r>
          </w:p>
          <w:p w14:paraId="1FE981F7" w14:textId="77777777" w:rsidR="00E24A22" w:rsidRPr="00833DA9" w:rsidRDefault="00E24A22" w:rsidP="00E24A22">
            <w:pPr>
              <w:pStyle w:val="Tabletext"/>
            </w:pPr>
            <w:r w:rsidRPr="00833DA9">
              <w:tab/>
              <w:t>−40 dB</w:t>
            </w:r>
          </w:p>
        </w:tc>
        <w:tc>
          <w:tcPr>
            <w:tcW w:w="609" w:type="pct"/>
            <w:tcBorders>
              <w:top w:val="single" w:sz="4" w:space="0" w:color="auto"/>
              <w:left w:val="single" w:sz="4" w:space="0" w:color="auto"/>
              <w:bottom w:val="single" w:sz="4" w:space="0" w:color="auto"/>
              <w:right w:val="single" w:sz="4" w:space="0" w:color="auto"/>
            </w:tcBorders>
            <w:hideMark/>
          </w:tcPr>
          <w:p w14:paraId="5C2BA86F" w14:textId="77777777" w:rsidR="00E24A22" w:rsidRPr="00833DA9" w:rsidRDefault="00E24A22" w:rsidP="00E24A22">
            <w:pPr>
              <w:pStyle w:val="Tabletext"/>
              <w:jc w:val="center"/>
            </w:pPr>
            <w:r w:rsidRPr="00833DA9">
              <w:t>MHz</w:t>
            </w:r>
          </w:p>
        </w:tc>
        <w:tc>
          <w:tcPr>
            <w:tcW w:w="848" w:type="pct"/>
            <w:tcBorders>
              <w:top w:val="single" w:sz="4" w:space="0" w:color="auto"/>
              <w:left w:val="single" w:sz="4" w:space="0" w:color="auto"/>
              <w:bottom w:val="single" w:sz="4" w:space="0" w:color="auto"/>
              <w:right w:val="single" w:sz="4" w:space="0" w:color="auto"/>
            </w:tcBorders>
          </w:tcPr>
          <w:p w14:paraId="11E9A403" w14:textId="3F6FBE99" w:rsidR="00E24A22" w:rsidRPr="00833DA9" w:rsidRDefault="00E24A22" w:rsidP="00E24A22">
            <w:pPr>
              <w:pStyle w:val="Tabletext"/>
            </w:pPr>
          </w:p>
          <w:p w14:paraId="4B45B9F7" w14:textId="685BE74B" w:rsidR="00E24A22" w:rsidRPr="00833DA9" w:rsidRDefault="00E24A22" w:rsidP="00E24A22">
            <w:pPr>
              <w:pStyle w:val="Tabletext"/>
            </w:pPr>
            <w:del w:id="117" w:author="Rahman, Mohammed (FAA)" w:date="2021-09-15T09:49:00Z">
              <w:r w:rsidRPr="00833DA9" w:rsidDel="00896C51">
                <w:delText>[TBD]</w:delText>
              </w:r>
            </w:del>
            <w:ins w:id="118" w:author="Rahman, Mohammed (FAA)" w:date="2021-09-15T09:50:00Z">
              <w:r>
                <w:t>175.57</w:t>
              </w:r>
            </w:ins>
          </w:p>
          <w:p w14:paraId="4CFC1F62" w14:textId="29C5F326" w:rsidR="00E24A22" w:rsidRPr="00833DA9" w:rsidRDefault="00E24A22" w:rsidP="00E24A22">
            <w:pPr>
              <w:pStyle w:val="Tabletext"/>
            </w:pPr>
            <w:del w:id="119" w:author="Rahman, Mohammed (FAA)" w:date="2021-09-14T05:49:00Z">
              <w:r w:rsidRPr="00833DA9" w:rsidDel="000406D8">
                <w:delText>[TBD]</w:delText>
              </w:r>
            </w:del>
            <w:ins w:id="120" w:author="Rahman, Mohammed (FAA)" w:date="2021-09-15T09:50:00Z">
              <w:r>
                <w:t>184.04</w:t>
              </w:r>
            </w:ins>
          </w:p>
          <w:p w14:paraId="7F4CC698" w14:textId="56437493" w:rsidR="00E24A22" w:rsidRPr="00833DA9" w:rsidRDefault="00E24A22" w:rsidP="00E24A22">
            <w:pPr>
              <w:pStyle w:val="Tabletext"/>
            </w:pPr>
            <w:del w:id="121" w:author="Rahman, Mohammed (FAA)" w:date="2021-09-15T09:49:00Z">
              <w:r w:rsidRPr="00833DA9" w:rsidDel="00896C51">
                <w:delText>[TBD]</w:delText>
              </w:r>
            </w:del>
            <w:ins w:id="122" w:author="Rahman, Mohammed (FAA)" w:date="2021-09-15T09:50:00Z">
              <w:r>
                <w:t>201.04</w:t>
              </w:r>
            </w:ins>
          </w:p>
        </w:tc>
        <w:tc>
          <w:tcPr>
            <w:tcW w:w="947" w:type="pct"/>
            <w:tcBorders>
              <w:top w:val="single" w:sz="4" w:space="0" w:color="auto"/>
              <w:left w:val="single" w:sz="4" w:space="0" w:color="auto"/>
              <w:bottom w:val="single" w:sz="4" w:space="0" w:color="auto"/>
              <w:right w:val="single" w:sz="4" w:space="0" w:color="auto"/>
            </w:tcBorders>
          </w:tcPr>
          <w:p w14:paraId="3F6BA6CF" w14:textId="25335642" w:rsidR="00E24A22" w:rsidRPr="00833DA9" w:rsidRDefault="00E24A22" w:rsidP="00E24A22">
            <w:pPr>
              <w:pStyle w:val="Tabletext"/>
            </w:pPr>
          </w:p>
          <w:p w14:paraId="1FEB3B21" w14:textId="61B29B86" w:rsidR="00E24A22" w:rsidRDefault="00E24A22" w:rsidP="00E24A22">
            <w:pPr>
              <w:pStyle w:val="Tabletext"/>
            </w:pPr>
            <w:ins w:id="123" w:author="Rahman, Mohammed (FAA)" w:date="2021-09-15T09:50:00Z">
              <w:r w:rsidRPr="00833DA9" w:rsidDel="00896C51">
                <w:t xml:space="preserve"> </w:t>
              </w:r>
            </w:ins>
            <w:del w:id="124" w:author="Rahman, Mohammed (FAA)" w:date="2021-09-15T09:50:00Z">
              <w:r w:rsidRPr="00833DA9" w:rsidDel="00896C51">
                <w:delText>[TBD]</w:delText>
              </w:r>
            </w:del>
            <w:ins w:id="125" w:author="Rahman, Mohammed (FAA)" w:date="2021-09-15T09:50:00Z">
              <w:r>
                <w:t>175.57</w:t>
              </w:r>
            </w:ins>
          </w:p>
          <w:p w14:paraId="1C05483C" w14:textId="77777777" w:rsidR="00A03DE2" w:rsidRPr="00833DA9" w:rsidDel="00896C51" w:rsidRDefault="00A03DE2" w:rsidP="00E24A22">
            <w:pPr>
              <w:pStyle w:val="Tabletext"/>
              <w:rPr>
                <w:del w:id="126" w:author="Rahman, Mohammed (FAA)" w:date="2021-09-15T09:50:00Z"/>
              </w:rPr>
            </w:pPr>
          </w:p>
          <w:p w14:paraId="1E4811FE" w14:textId="44290632" w:rsidR="00E24A22" w:rsidRPr="00833DA9" w:rsidRDefault="00E24A22" w:rsidP="00E24A22">
            <w:pPr>
              <w:pStyle w:val="Tabletext"/>
            </w:pPr>
            <w:del w:id="127" w:author="Rahman, Mohammed (FAA)" w:date="2021-09-14T05:05:00Z">
              <w:r w:rsidRPr="00833DA9" w:rsidDel="00BB5929">
                <w:delText>[TBD]</w:delText>
              </w:r>
            </w:del>
            <w:ins w:id="128" w:author="Rahman, Mohammed (FAA)" w:date="2021-09-14T05:49:00Z">
              <w:r>
                <w:t>184.04</w:t>
              </w:r>
            </w:ins>
          </w:p>
          <w:p w14:paraId="4DE70F2B" w14:textId="302AF2F7" w:rsidR="00E24A22" w:rsidRPr="00833DA9" w:rsidRDefault="00E24A22" w:rsidP="00E24A22">
            <w:pPr>
              <w:pStyle w:val="Tabletext"/>
            </w:pPr>
            <w:del w:id="129" w:author="Rahman, Mohammed (FAA)" w:date="2021-09-15T09:50:00Z">
              <w:r w:rsidRPr="00833DA9" w:rsidDel="00896C51">
                <w:delText>[TBD]</w:delText>
              </w:r>
            </w:del>
            <w:ins w:id="130" w:author="Rahman, Mohammed (FAA)" w:date="2021-09-15T09:51:00Z">
              <w:r>
                <w:t>201.04</w:t>
              </w:r>
            </w:ins>
          </w:p>
        </w:tc>
        <w:tc>
          <w:tcPr>
            <w:tcW w:w="842" w:type="pct"/>
            <w:tcBorders>
              <w:top w:val="single" w:sz="4" w:space="0" w:color="auto"/>
              <w:left w:val="single" w:sz="4" w:space="0" w:color="auto"/>
              <w:bottom w:val="single" w:sz="4" w:space="0" w:color="auto"/>
              <w:right w:val="single" w:sz="4" w:space="0" w:color="auto"/>
            </w:tcBorders>
          </w:tcPr>
          <w:p w14:paraId="349D406D" w14:textId="77777777" w:rsidR="00E24A22" w:rsidRDefault="00E24A22" w:rsidP="00E24A22">
            <w:pPr>
              <w:pStyle w:val="Tabletext"/>
              <w:rPr>
                <w:ins w:id="131" w:author="Rahman, Mohammed (FAA)" w:date="2021-09-15T09:51:00Z"/>
              </w:rPr>
            </w:pPr>
          </w:p>
          <w:p w14:paraId="0BE607F8" w14:textId="77777777" w:rsidR="00E24A22" w:rsidRDefault="00E24A22" w:rsidP="00E24A22">
            <w:pPr>
              <w:pStyle w:val="Tabletext"/>
              <w:rPr>
                <w:ins w:id="132" w:author="Rahman, Mohammed (FAA)" w:date="2021-09-15T09:51:00Z"/>
              </w:rPr>
            </w:pPr>
            <w:ins w:id="133" w:author="Rahman, Mohammed (FAA)" w:date="2021-09-15T09:51:00Z">
              <w:r>
                <w:t>152.1</w:t>
              </w:r>
            </w:ins>
          </w:p>
          <w:p w14:paraId="3702AE48" w14:textId="77777777" w:rsidR="00E24A22" w:rsidRDefault="00E24A22" w:rsidP="00E24A22">
            <w:pPr>
              <w:pStyle w:val="Tabletext"/>
              <w:rPr>
                <w:ins w:id="134" w:author="Rahman, Mohammed (FAA)" w:date="2021-09-15T09:52:00Z"/>
              </w:rPr>
            </w:pPr>
            <w:ins w:id="135" w:author="Rahman, Mohammed (FAA)" w:date="2021-09-15T09:52:00Z">
              <w:r>
                <w:t>164.4</w:t>
              </w:r>
            </w:ins>
          </w:p>
          <w:p w14:paraId="2FE8180B" w14:textId="0B632F9E" w:rsidR="00E24A22" w:rsidRPr="00833DA9" w:rsidRDefault="00E24A22" w:rsidP="00E24A22">
            <w:pPr>
              <w:pStyle w:val="Tabletext"/>
              <w:rPr>
                <w:ins w:id="136" w:author="Rahman, Mohammed (FAA)" w:date="2021-09-15T09:31:00Z"/>
              </w:rPr>
            </w:pPr>
            <w:ins w:id="137" w:author="Rahman, Mohammed (FAA)" w:date="2021-09-15T09:52:00Z">
              <w:r>
                <w:t>269.9</w:t>
              </w:r>
            </w:ins>
          </w:p>
        </w:tc>
        <w:tc>
          <w:tcPr>
            <w:tcW w:w="843" w:type="pct"/>
            <w:tcBorders>
              <w:top w:val="single" w:sz="4" w:space="0" w:color="auto"/>
              <w:left w:val="single" w:sz="4" w:space="0" w:color="auto"/>
              <w:bottom w:val="single" w:sz="4" w:space="0" w:color="auto"/>
              <w:right w:val="single" w:sz="4" w:space="0" w:color="auto"/>
            </w:tcBorders>
          </w:tcPr>
          <w:p w14:paraId="24B115A7" w14:textId="77777777" w:rsidR="00E24A22" w:rsidRDefault="00E24A22" w:rsidP="00E24A22">
            <w:pPr>
              <w:pStyle w:val="Tabletext"/>
              <w:rPr>
                <w:ins w:id="138" w:author="Rahman, Mohammed (FAA)" w:date="2021-09-15T09:52:00Z"/>
              </w:rPr>
            </w:pPr>
          </w:p>
          <w:p w14:paraId="7AA3C76B" w14:textId="77777777" w:rsidR="00E24A22" w:rsidRDefault="00E24A22" w:rsidP="00E24A22">
            <w:pPr>
              <w:pStyle w:val="Tabletext"/>
              <w:rPr>
                <w:ins w:id="139" w:author="Rahman, Mohammed (FAA)" w:date="2021-09-15T09:52:00Z"/>
              </w:rPr>
            </w:pPr>
            <w:ins w:id="140" w:author="Rahman, Mohammed (FAA)" w:date="2021-09-15T09:52:00Z">
              <w:r>
                <w:t>152.1</w:t>
              </w:r>
            </w:ins>
          </w:p>
          <w:p w14:paraId="5FF330B3" w14:textId="77777777" w:rsidR="00E24A22" w:rsidRDefault="00E24A22" w:rsidP="00E24A22">
            <w:pPr>
              <w:pStyle w:val="Tabletext"/>
              <w:rPr>
                <w:ins w:id="141" w:author="Rahman, Mohammed (FAA)" w:date="2021-09-15T09:52:00Z"/>
              </w:rPr>
            </w:pPr>
            <w:ins w:id="142" w:author="Rahman, Mohammed (FAA)" w:date="2021-09-15T09:52:00Z">
              <w:r>
                <w:t>164.4</w:t>
              </w:r>
            </w:ins>
          </w:p>
          <w:p w14:paraId="4EB4EF42" w14:textId="21AFD060" w:rsidR="00E24A22" w:rsidRPr="00833DA9" w:rsidRDefault="00E24A22" w:rsidP="00E24A22">
            <w:pPr>
              <w:pStyle w:val="Tabletext"/>
              <w:rPr>
                <w:ins w:id="143" w:author="Rahman, Mohammed (FAA)" w:date="2021-09-15T09:31:00Z"/>
              </w:rPr>
            </w:pPr>
            <w:ins w:id="144" w:author="Rahman, Mohammed (FAA)" w:date="2021-09-15T09:52:00Z">
              <w:r>
                <w:t>269.9</w:t>
              </w:r>
            </w:ins>
          </w:p>
        </w:tc>
      </w:tr>
      <w:tr w:rsidR="00E24A22" w:rsidRPr="00AD3114" w14:paraId="31A82994" w14:textId="0E4B837B"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42D1433C" w14:textId="77777777" w:rsidR="00E24A22" w:rsidRPr="00833DA9" w:rsidRDefault="00E24A22" w:rsidP="00E24A22">
            <w:pPr>
              <w:pStyle w:val="Tabletext"/>
            </w:pPr>
            <w:r w:rsidRPr="00833DA9">
              <w:t>Pulse repetition frequency</w:t>
            </w:r>
          </w:p>
        </w:tc>
        <w:tc>
          <w:tcPr>
            <w:tcW w:w="609" w:type="pct"/>
            <w:tcBorders>
              <w:top w:val="single" w:sz="4" w:space="0" w:color="auto"/>
              <w:left w:val="single" w:sz="4" w:space="0" w:color="auto"/>
              <w:bottom w:val="single" w:sz="4" w:space="0" w:color="auto"/>
              <w:right w:val="single" w:sz="4" w:space="0" w:color="auto"/>
            </w:tcBorders>
            <w:hideMark/>
          </w:tcPr>
          <w:p w14:paraId="710D21AC" w14:textId="77777777" w:rsidR="00E24A22" w:rsidRPr="00833DA9" w:rsidRDefault="00E24A22" w:rsidP="00E24A22">
            <w:pPr>
              <w:pStyle w:val="Tabletext"/>
              <w:jc w:val="center"/>
            </w:pPr>
            <w:proofErr w:type="spellStart"/>
            <w:r w:rsidRPr="00833DA9">
              <w:t>pps</w:t>
            </w:r>
            <w:proofErr w:type="spellEnd"/>
          </w:p>
        </w:tc>
        <w:tc>
          <w:tcPr>
            <w:tcW w:w="848" w:type="pct"/>
            <w:tcBorders>
              <w:top w:val="single" w:sz="4" w:space="0" w:color="auto"/>
              <w:left w:val="single" w:sz="4" w:space="0" w:color="auto"/>
              <w:bottom w:val="single" w:sz="4" w:space="0" w:color="auto"/>
              <w:right w:val="single" w:sz="4" w:space="0" w:color="auto"/>
            </w:tcBorders>
            <w:vAlign w:val="center"/>
            <w:hideMark/>
          </w:tcPr>
          <w:p w14:paraId="1FD1AB43" w14:textId="1B69E19F" w:rsidR="00E24A22" w:rsidRPr="00833DA9" w:rsidRDefault="00E24A22" w:rsidP="00E24A22">
            <w:pPr>
              <w:pStyle w:val="Tabletext"/>
            </w:pPr>
            <w:del w:id="145" w:author="Rahman, Mohammed (FAA)" w:date="2021-09-15T09:52:00Z">
              <w:r w:rsidRPr="00833DA9" w:rsidDel="00896C51">
                <w:delText>[TBD]</w:delText>
              </w:r>
            </w:del>
            <w:ins w:id="146" w:author="Rahman, Mohammed (FAA)" w:date="2021-09-15T09:52:00Z">
              <w:r>
                <w:t>4000</w:t>
              </w:r>
            </w:ins>
          </w:p>
        </w:tc>
        <w:tc>
          <w:tcPr>
            <w:tcW w:w="947" w:type="pct"/>
            <w:tcBorders>
              <w:top w:val="single" w:sz="4" w:space="0" w:color="auto"/>
              <w:left w:val="single" w:sz="4" w:space="0" w:color="auto"/>
              <w:bottom w:val="single" w:sz="4" w:space="0" w:color="auto"/>
              <w:right w:val="single" w:sz="4" w:space="0" w:color="auto"/>
            </w:tcBorders>
            <w:vAlign w:val="center"/>
            <w:hideMark/>
          </w:tcPr>
          <w:p w14:paraId="49A3F2D8" w14:textId="03BCE1FD" w:rsidR="00E24A22" w:rsidRPr="00833DA9" w:rsidRDefault="00E24A22" w:rsidP="00E24A22">
            <w:pPr>
              <w:pStyle w:val="Tabletext"/>
            </w:pPr>
            <w:del w:id="147" w:author="Rahman, Mohammed (FAA)" w:date="2021-09-15T09:52:00Z">
              <w:r w:rsidRPr="00833DA9" w:rsidDel="00896C51">
                <w:delText>[TBD]</w:delText>
              </w:r>
            </w:del>
            <w:ins w:id="148" w:author="Rahman, Mohammed (FAA)" w:date="2021-09-15T09:52:00Z">
              <w:r>
                <w:t>4000</w:t>
              </w:r>
            </w:ins>
          </w:p>
        </w:tc>
        <w:tc>
          <w:tcPr>
            <w:tcW w:w="842" w:type="pct"/>
            <w:tcBorders>
              <w:top w:val="single" w:sz="4" w:space="0" w:color="auto"/>
              <w:left w:val="single" w:sz="4" w:space="0" w:color="auto"/>
              <w:bottom w:val="single" w:sz="4" w:space="0" w:color="auto"/>
              <w:right w:val="single" w:sz="4" w:space="0" w:color="auto"/>
            </w:tcBorders>
          </w:tcPr>
          <w:p w14:paraId="750FE07B" w14:textId="44D81D4C" w:rsidR="00E24A22" w:rsidRPr="00833DA9" w:rsidRDefault="00E24A22" w:rsidP="00A03DE2">
            <w:pPr>
              <w:pStyle w:val="Tabletext"/>
              <w:spacing w:before="120"/>
            </w:pPr>
            <w:ins w:id="149" w:author="Rahman, Mohammed (FAA)" w:date="2021-09-15T09:53:00Z">
              <w:r w:rsidRPr="00896C51">
                <w:t>4000</w:t>
              </w:r>
            </w:ins>
          </w:p>
        </w:tc>
        <w:tc>
          <w:tcPr>
            <w:tcW w:w="843" w:type="pct"/>
            <w:tcBorders>
              <w:top w:val="single" w:sz="4" w:space="0" w:color="auto"/>
              <w:left w:val="single" w:sz="4" w:space="0" w:color="auto"/>
              <w:bottom w:val="single" w:sz="4" w:space="0" w:color="auto"/>
              <w:right w:val="single" w:sz="4" w:space="0" w:color="auto"/>
            </w:tcBorders>
          </w:tcPr>
          <w:p w14:paraId="01FFCA9F" w14:textId="7E41CC3B" w:rsidR="00E24A22" w:rsidRPr="00833DA9" w:rsidRDefault="00E24A22" w:rsidP="00A03DE2">
            <w:pPr>
              <w:pStyle w:val="Tabletext"/>
              <w:spacing w:before="120"/>
              <w:rPr>
                <w:ins w:id="150" w:author="Rahman, Mohammed (FAA)" w:date="2021-09-15T09:31:00Z"/>
              </w:rPr>
            </w:pPr>
            <w:ins w:id="151" w:author="Rahman, Mohammed (FAA)" w:date="2021-09-15T09:53:00Z">
              <w:r>
                <w:t>4000</w:t>
              </w:r>
            </w:ins>
          </w:p>
        </w:tc>
      </w:tr>
      <w:tr w:rsidR="00E24A22" w:rsidRPr="00AD3114" w14:paraId="1EA71612" w14:textId="4D0CED6F"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774B4E86" w14:textId="77777777" w:rsidR="002D239D" w:rsidRDefault="00E24A22" w:rsidP="00E24A22">
            <w:pPr>
              <w:pStyle w:val="Tabletext"/>
              <w:rPr>
                <w:ins w:id="152" w:author="Rahman, Mohammed (FAA)" w:date="2021-09-15T10:29:00Z"/>
              </w:rPr>
            </w:pPr>
            <w:r w:rsidRPr="00833DA9">
              <w:t>Average transmitter power</w:t>
            </w:r>
          </w:p>
          <w:p w14:paraId="1B4FD5D4" w14:textId="29DDCAAA" w:rsidR="00E24A22" w:rsidRPr="00833DA9" w:rsidRDefault="002D239D" w:rsidP="00E24A22">
            <w:pPr>
              <w:pStyle w:val="Tabletext"/>
            </w:pPr>
            <w:ins w:id="153" w:author="Rahman, Mohammed (FAA)" w:date="2021-09-15T10:29:00Z">
              <w:r>
                <w:t>(conducted)</w:t>
              </w:r>
            </w:ins>
            <w:r w:rsidR="00E24A22" w:rsidRPr="00833DA9">
              <w:t xml:space="preserve"> </w:t>
            </w:r>
          </w:p>
        </w:tc>
        <w:tc>
          <w:tcPr>
            <w:tcW w:w="609" w:type="pct"/>
            <w:tcBorders>
              <w:top w:val="single" w:sz="4" w:space="0" w:color="auto"/>
              <w:left w:val="single" w:sz="4" w:space="0" w:color="auto"/>
              <w:bottom w:val="single" w:sz="4" w:space="0" w:color="auto"/>
              <w:right w:val="single" w:sz="4" w:space="0" w:color="auto"/>
            </w:tcBorders>
            <w:hideMark/>
          </w:tcPr>
          <w:p w14:paraId="3EAB4D35" w14:textId="77777777" w:rsidR="00A03DE2" w:rsidRDefault="00A03DE2" w:rsidP="00E24A22">
            <w:pPr>
              <w:pStyle w:val="Tabletext"/>
              <w:jc w:val="center"/>
            </w:pPr>
          </w:p>
          <w:p w14:paraId="60CAEF4B" w14:textId="5D812668" w:rsidR="00E24A22" w:rsidRPr="00833DA9" w:rsidRDefault="00E24A22" w:rsidP="00E24A22">
            <w:pPr>
              <w:pStyle w:val="Tabletext"/>
              <w:jc w:val="center"/>
            </w:pPr>
            <w:r w:rsidRPr="00833DA9">
              <w:t>W</w:t>
            </w:r>
          </w:p>
        </w:tc>
        <w:tc>
          <w:tcPr>
            <w:tcW w:w="848" w:type="pct"/>
            <w:tcBorders>
              <w:top w:val="single" w:sz="4" w:space="0" w:color="auto"/>
              <w:left w:val="single" w:sz="4" w:space="0" w:color="auto"/>
              <w:bottom w:val="single" w:sz="4" w:space="0" w:color="auto"/>
              <w:right w:val="single" w:sz="4" w:space="0" w:color="auto"/>
            </w:tcBorders>
            <w:vAlign w:val="center"/>
            <w:hideMark/>
          </w:tcPr>
          <w:p w14:paraId="644B02CF" w14:textId="3D50F148" w:rsidR="00E24A22" w:rsidRPr="00833DA9" w:rsidRDefault="00E24A22" w:rsidP="00E24A22">
            <w:pPr>
              <w:pStyle w:val="Tabletext"/>
            </w:pPr>
            <w:del w:id="154" w:author="Rahman, Mohammed (FAA)" w:date="2021-09-15T09:54:00Z">
              <w:r w:rsidRPr="00833DA9" w:rsidDel="00896C51">
                <w:delText>8</w:delText>
              </w:r>
            </w:del>
            <w:ins w:id="155" w:author="Rahman, Mohammed (FAA)" w:date="2021-09-15T09:54:00Z">
              <w:r>
                <w:t>2</w:t>
              </w:r>
            </w:ins>
          </w:p>
        </w:tc>
        <w:tc>
          <w:tcPr>
            <w:tcW w:w="947" w:type="pct"/>
            <w:tcBorders>
              <w:top w:val="single" w:sz="4" w:space="0" w:color="auto"/>
              <w:left w:val="single" w:sz="4" w:space="0" w:color="auto"/>
              <w:bottom w:val="single" w:sz="4" w:space="0" w:color="auto"/>
              <w:right w:val="single" w:sz="4" w:space="0" w:color="auto"/>
            </w:tcBorders>
            <w:vAlign w:val="center"/>
            <w:hideMark/>
          </w:tcPr>
          <w:p w14:paraId="2CB7B4FD" w14:textId="59C2A859" w:rsidR="00E24A22" w:rsidRPr="00833DA9" w:rsidRDefault="00E24A22" w:rsidP="00E24A22">
            <w:pPr>
              <w:pStyle w:val="Tabletext"/>
            </w:pPr>
            <w:del w:id="156" w:author="Rahman, Mohammed (FAA)" w:date="2021-09-15T09:54:00Z">
              <w:r w:rsidRPr="00833DA9" w:rsidDel="00896C51">
                <w:delText>8</w:delText>
              </w:r>
            </w:del>
            <w:ins w:id="157" w:author="Rahman, Mohammed (FAA)" w:date="2021-09-15T09:54:00Z">
              <w:r>
                <w:t>2</w:t>
              </w:r>
            </w:ins>
          </w:p>
        </w:tc>
        <w:tc>
          <w:tcPr>
            <w:tcW w:w="842" w:type="pct"/>
            <w:tcBorders>
              <w:top w:val="single" w:sz="4" w:space="0" w:color="auto"/>
              <w:left w:val="single" w:sz="4" w:space="0" w:color="auto"/>
              <w:bottom w:val="single" w:sz="4" w:space="0" w:color="auto"/>
              <w:right w:val="single" w:sz="4" w:space="0" w:color="auto"/>
            </w:tcBorders>
          </w:tcPr>
          <w:p w14:paraId="4B1C76AF" w14:textId="77777777" w:rsidR="00A03DE2" w:rsidRDefault="00A03DE2" w:rsidP="00E24A22">
            <w:pPr>
              <w:pStyle w:val="Tabletext"/>
            </w:pPr>
          </w:p>
          <w:p w14:paraId="601B3F5A" w14:textId="1A766564" w:rsidR="00E24A22" w:rsidRPr="00833DA9" w:rsidRDefault="00E24A22" w:rsidP="00E24A22">
            <w:pPr>
              <w:pStyle w:val="Tabletext"/>
              <w:rPr>
                <w:ins w:id="158" w:author="Rahman, Mohammed (FAA)" w:date="2021-09-15T09:31:00Z"/>
              </w:rPr>
            </w:pPr>
            <w:ins w:id="159" w:author="Rahman, Mohammed (FAA)" w:date="2021-09-15T09:54:00Z">
              <w:r>
                <w:t>5.6</w:t>
              </w:r>
            </w:ins>
          </w:p>
        </w:tc>
        <w:tc>
          <w:tcPr>
            <w:tcW w:w="843" w:type="pct"/>
            <w:tcBorders>
              <w:top w:val="single" w:sz="4" w:space="0" w:color="auto"/>
              <w:left w:val="single" w:sz="4" w:space="0" w:color="auto"/>
              <w:bottom w:val="single" w:sz="4" w:space="0" w:color="auto"/>
              <w:right w:val="single" w:sz="4" w:space="0" w:color="auto"/>
            </w:tcBorders>
          </w:tcPr>
          <w:p w14:paraId="1D65B6D3" w14:textId="77777777" w:rsidR="00A03DE2" w:rsidRDefault="00A03DE2" w:rsidP="00E24A22">
            <w:pPr>
              <w:pStyle w:val="Tabletext"/>
            </w:pPr>
          </w:p>
          <w:p w14:paraId="03FD9399" w14:textId="3916090B" w:rsidR="00E24A22" w:rsidRPr="00833DA9" w:rsidRDefault="00E24A22" w:rsidP="00E24A22">
            <w:pPr>
              <w:pStyle w:val="Tabletext"/>
              <w:rPr>
                <w:ins w:id="160" w:author="Rahman, Mohammed (FAA)" w:date="2021-09-15T09:31:00Z"/>
              </w:rPr>
            </w:pPr>
            <w:ins w:id="161" w:author="Rahman, Mohammed (FAA)" w:date="2021-09-15T09:54:00Z">
              <w:r>
                <w:t>5.6</w:t>
              </w:r>
            </w:ins>
          </w:p>
        </w:tc>
      </w:tr>
      <w:tr w:rsidR="00E24A22" w:rsidRPr="00AD3114" w14:paraId="058713D7" w14:textId="3213F7A6"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tcPr>
          <w:p w14:paraId="0B0660F2" w14:textId="77777777" w:rsidR="00E24A22" w:rsidRPr="00833DA9" w:rsidRDefault="00E24A22" w:rsidP="00E24A22">
            <w:pPr>
              <w:pStyle w:val="Tabletext"/>
            </w:pPr>
            <w:r w:rsidRPr="00833DA9">
              <w:t>Out-of-band emission characteristics</w:t>
            </w:r>
          </w:p>
        </w:tc>
        <w:tc>
          <w:tcPr>
            <w:tcW w:w="609" w:type="pct"/>
            <w:tcBorders>
              <w:top w:val="single" w:sz="4" w:space="0" w:color="auto"/>
              <w:left w:val="single" w:sz="4" w:space="0" w:color="auto"/>
              <w:bottom w:val="single" w:sz="4" w:space="0" w:color="auto"/>
              <w:right w:val="single" w:sz="4" w:space="0" w:color="auto"/>
            </w:tcBorders>
          </w:tcPr>
          <w:p w14:paraId="22708176" w14:textId="77777777" w:rsidR="00A03DE2" w:rsidRDefault="00A03DE2" w:rsidP="00E24A22">
            <w:pPr>
              <w:pStyle w:val="Tabletext"/>
              <w:jc w:val="center"/>
            </w:pPr>
          </w:p>
          <w:p w14:paraId="0EC1E46E" w14:textId="1D2B5535" w:rsidR="00E24A22" w:rsidRPr="00833DA9" w:rsidRDefault="00E24A22" w:rsidP="00E24A22">
            <w:pPr>
              <w:pStyle w:val="Tabletext"/>
              <w:jc w:val="center"/>
            </w:pPr>
            <w:del w:id="162" w:author="Rahman, Mohammed (FAA)" w:date="2021-09-15T09:55:00Z">
              <w:r w:rsidRPr="00833DA9" w:rsidDel="00896C51">
                <w:delText>[TBD]</w:delText>
              </w:r>
            </w:del>
            <w:proofErr w:type="spellStart"/>
            <w:ins w:id="163" w:author="Rahman, Mohammed (FAA)" w:date="2021-09-15T09:55:00Z">
              <w:r>
                <w:t>dBc</w:t>
              </w:r>
            </w:ins>
            <w:proofErr w:type="spellEnd"/>
          </w:p>
        </w:tc>
        <w:tc>
          <w:tcPr>
            <w:tcW w:w="848" w:type="pct"/>
            <w:tcBorders>
              <w:top w:val="single" w:sz="4" w:space="0" w:color="auto"/>
              <w:left w:val="single" w:sz="4" w:space="0" w:color="auto"/>
              <w:bottom w:val="single" w:sz="4" w:space="0" w:color="auto"/>
              <w:right w:val="single" w:sz="4" w:space="0" w:color="auto"/>
            </w:tcBorders>
            <w:vAlign w:val="center"/>
          </w:tcPr>
          <w:p w14:paraId="1D6D524A" w14:textId="77777777" w:rsidR="00A03DE2" w:rsidRDefault="00E24A22" w:rsidP="00E24A22">
            <w:pPr>
              <w:pStyle w:val="Tabletext"/>
            </w:pPr>
            <w:del w:id="164" w:author="Rahman, Mohammed (FAA)" w:date="2021-09-15T09:55:00Z">
              <w:r w:rsidRPr="00833DA9" w:rsidDel="00896C51">
                <w:delText>[TBD]</w:delText>
              </w:r>
            </w:del>
            <w:ins w:id="165" w:author="Rahman, Mohammed (FAA)" w:date="2021-09-15T09:56:00Z">
              <w:r>
                <w:t xml:space="preserve"> </w:t>
              </w:r>
            </w:ins>
          </w:p>
          <w:p w14:paraId="68559E5D" w14:textId="73BFBAC7" w:rsidR="00E24A22" w:rsidRDefault="00E24A22" w:rsidP="00E24A22">
            <w:pPr>
              <w:pStyle w:val="Tabletext"/>
              <w:rPr>
                <w:ins w:id="166" w:author="Rahman, Mohammed (FAA)" w:date="2021-09-15T09:56:00Z"/>
              </w:rPr>
            </w:pPr>
            <w:ins w:id="167" w:author="Rahman, Mohammed (FAA)" w:date="2021-09-15T09:56:00Z">
              <w:r>
                <w:t xml:space="preserve">&lt; 50 </w:t>
              </w:r>
              <w:proofErr w:type="spellStart"/>
              <w:r>
                <w:t>dBc</w:t>
              </w:r>
              <w:proofErr w:type="spellEnd"/>
            </w:ins>
          </w:p>
          <w:p w14:paraId="3F65127F" w14:textId="233FF98F" w:rsidR="00E24A22" w:rsidRPr="00833DA9" w:rsidRDefault="00E24A22" w:rsidP="00E24A22">
            <w:pPr>
              <w:pStyle w:val="Tabletext"/>
            </w:pPr>
          </w:p>
        </w:tc>
        <w:tc>
          <w:tcPr>
            <w:tcW w:w="947" w:type="pct"/>
            <w:tcBorders>
              <w:top w:val="single" w:sz="4" w:space="0" w:color="auto"/>
              <w:left w:val="single" w:sz="4" w:space="0" w:color="auto"/>
              <w:bottom w:val="single" w:sz="4" w:space="0" w:color="auto"/>
              <w:right w:val="single" w:sz="4" w:space="0" w:color="auto"/>
            </w:tcBorders>
            <w:vAlign w:val="center"/>
          </w:tcPr>
          <w:p w14:paraId="2383775E" w14:textId="6181E554" w:rsidR="00E24A22" w:rsidRPr="00833DA9" w:rsidRDefault="00E24A22" w:rsidP="00E24A22">
            <w:pPr>
              <w:pStyle w:val="Tabletext"/>
            </w:pPr>
            <w:del w:id="168" w:author="Rahman, Mohammed (FAA)" w:date="2021-09-15T09:55:00Z">
              <w:r w:rsidRPr="00833DA9" w:rsidDel="00896C51">
                <w:delText>[TBD]</w:delText>
              </w:r>
            </w:del>
            <w:ins w:id="169" w:author="Rahman, Mohammed (FAA)" w:date="2021-09-15T09:56:00Z">
              <w:r>
                <w:t xml:space="preserve"> &lt; 50 </w:t>
              </w:r>
              <w:proofErr w:type="spellStart"/>
              <w:r>
                <w:t>dBc</w:t>
              </w:r>
            </w:ins>
            <w:proofErr w:type="spellEnd"/>
          </w:p>
        </w:tc>
        <w:tc>
          <w:tcPr>
            <w:tcW w:w="842" w:type="pct"/>
            <w:tcBorders>
              <w:top w:val="single" w:sz="4" w:space="0" w:color="auto"/>
              <w:left w:val="single" w:sz="4" w:space="0" w:color="auto"/>
              <w:bottom w:val="single" w:sz="4" w:space="0" w:color="auto"/>
              <w:right w:val="single" w:sz="4" w:space="0" w:color="auto"/>
            </w:tcBorders>
          </w:tcPr>
          <w:p w14:paraId="1AC4A408" w14:textId="77777777" w:rsidR="00A03DE2" w:rsidRDefault="00A03DE2" w:rsidP="00E24A22">
            <w:pPr>
              <w:pStyle w:val="Tabletext"/>
            </w:pPr>
          </w:p>
          <w:p w14:paraId="70C589C8" w14:textId="5546DE22" w:rsidR="00E24A22" w:rsidRPr="00833DA9" w:rsidRDefault="00E24A22" w:rsidP="00E24A22">
            <w:pPr>
              <w:pStyle w:val="Tabletext"/>
              <w:rPr>
                <w:ins w:id="170" w:author="Rahman, Mohammed (FAA)" w:date="2021-09-15T09:31:00Z"/>
              </w:rPr>
            </w:pPr>
            <w:ins w:id="171" w:author="Rahman, Mohammed (FAA)" w:date="2021-09-15T09:56:00Z">
              <w:r>
                <w:t xml:space="preserve">&lt; 40 </w:t>
              </w:r>
              <w:proofErr w:type="spellStart"/>
              <w:r>
                <w:t>dBc</w:t>
              </w:r>
            </w:ins>
            <w:proofErr w:type="spellEnd"/>
          </w:p>
        </w:tc>
        <w:tc>
          <w:tcPr>
            <w:tcW w:w="843" w:type="pct"/>
            <w:tcBorders>
              <w:top w:val="single" w:sz="4" w:space="0" w:color="auto"/>
              <w:left w:val="single" w:sz="4" w:space="0" w:color="auto"/>
              <w:bottom w:val="single" w:sz="4" w:space="0" w:color="auto"/>
              <w:right w:val="single" w:sz="4" w:space="0" w:color="auto"/>
            </w:tcBorders>
          </w:tcPr>
          <w:p w14:paraId="75A41CEA" w14:textId="77777777" w:rsidR="00A03DE2" w:rsidRDefault="00A03DE2" w:rsidP="00E24A22">
            <w:pPr>
              <w:pStyle w:val="Tabletext"/>
            </w:pPr>
          </w:p>
          <w:p w14:paraId="43107572" w14:textId="5D0A77D5" w:rsidR="00E24A22" w:rsidRPr="00833DA9" w:rsidRDefault="00E24A22" w:rsidP="00E24A22">
            <w:pPr>
              <w:pStyle w:val="Tabletext"/>
              <w:rPr>
                <w:ins w:id="172" w:author="Rahman, Mohammed (FAA)" w:date="2021-09-15T09:31:00Z"/>
              </w:rPr>
            </w:pPr>
            <w:ins w:id="173" w:author="Rahman, Mohammed (FAA)" w:date="2021-09-15T09:56:00Z">
              <w:r>
                <w:t xml:space="preserve">&lt; 40 </w:t>
              </w:r>
              <w:proofErr w:type="spellStart"/>
              <w:r>
                <w:t>dBc</w:t>
              </w:r>
            </w:ins>
            <w:proofErr w:type="spellEnd"/>
          </w:p>
        </w:tc>
      </w:tr>
      <w:tr w:rsidR="00E24A22" w:rsidRPr="00AD3114" w14:paraId="5097CB23" w14:textId="69765D98"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tcPr>
          <w:p w14:paraId="2A10C58C" w14:textId="77777777" w:rsidR="00E24A22" w:rsidRPr="00833DA9" w:rsidRDefault="00E24A22" w:rsidP="00E24A22">
            <w:pPr>
              <w:pStyle w:val="Tabletext"/>
            </w:pPr>
            <w:r w:rsidRPr="00833DA9">
              <w:t>Spurious emission characteristics</w:t>
            </w:r>
          </w:p>
        </w:tc>
        <w:tc>
          <w:tcPr>
            <w:tcW w:w="609" w:type="pct"/>
            <w:tcBorders>
              <w:top w:val="single" w:sz="4" w:space="0" w:color="auto"/>
              <w:left w:val="single" w:sz="4" w:space="0" w:color="auto"/>
              <w:bottom w:val="single" w:sz="4" w:space="0" w:color="auto"/>
              <w:right w:val="single" w:sz="4" w:space="0" w:color="auto"/>
            </w:tcBorders>
          </w:tcPr>
          <w:p w14:paraId="7E637DA6" w14:textId="77777777" w:rsidR="00E24A22" w:rsidRDefault="00E24A22" w:rsidP="00E24A22">
            <w:pPr>
              <w:pStyle w:val="Tabletext"/>
              <w:jc w:val="center"/>
              <w:rPr>
                <w:ins w:id="174" w:author="Rahman, Mohammed (FAA)" w:date="2021-09-15T09:59:00Z"/>
              </w:rPr>
            </w:pPr>
            <w:del w:id="175" w:author="Rahman, Mohammed (FAA)" w:date="2021-09-15T09:59:00Z">
              <w:r w:rsidRPr="00833DA9" w:rsidDel="00896C51">
                <w:delText>[TBD]</w:delText>
              </w:r>
            </w:del>
            <w:proofErr w:type="spellStart"/>
            <w:ins w:id="176" w:author="Rahman, Mohammed (FAA)" w:date="2021-09-15T09:59:00Z">
              <w:r>
                <w:t>dBc</w:t>
              </w:r>
              <w:proofErr w:type="spellEnd"/>
            </w:ins>
          </w:p>
          <w:p w14:paraId="6077464D" w14:textId="783BC3E4" w:rsidR="00E24A22" w:rsidRPr="00833DA9" w:rsidRDefault="00E24A22" w:rsidP="00E24A22">
            <w:pPr>
              <w:pStyle w:val="Tabletext"/>
              <w:jc w:val="center"/>
            </w:pPr>
            <w:ins w:id="177" w:author="Rahman, Mohammed (FAA)" w:date="2021-09-15T09:59:00Z">
              <w:r>
                <w:t>(conducted)</w:t>
              </w:r>
            </w:ins>
          </w:p>
        </w:tc>
        <w:tc>
          <w:tcPr>
            <w:tcW w:w="848" w:type="pct"/>
            <w:tcBorders>
              <w:top w:val="single" w:sz="4" w:space="0" w:color="auto"/>
              <w:left w:val="single" w:sz="4" w:space="0" w:color="auto"/>
              <w:bottom w:val="single" w:sz="4" w:space="0" w:color="auto"/>
              <w:right w:val="single" w:sz="4" w:space="0" w:color="auto"/>
            </w:tcBorders>
            <w:vAlign w:val="center"/>
          </w:tcPr>
          <w:p w14:paraId="5AD0EBE3" w14:textId="69656A43" w:rsidR="00E24A22" w:rsidRPr="00833DA9" w:rsidRDefault="00E24A22" w:rsidP="00E24A22">
            <w:pPr>
              <w:pStyle w:val="Tabletext"/>
            </w:pPr>
            <w:del w:id="178" w:author="Rahman, Mohammed (FAA)" w:date="2021-09-15T09:59:00Z">
              <w:r w:rsidRPr="00833DA9" w:rsidDel="00896C51">
                <w:delText>[TBD]</w:delText>
              </w:r>
            </w:del>
            <w:ins w:id="179" w:author="Rahman, Mohammed (FAA)" w:date="2021-09-15T10:01:00Z">
              <w:r>
                <w:t xml:space="preserve"> -72.19 </w:t>
              </w:r>
              <w:proofErr w:type="spellStart"/>
              <w:r>
                <w:t>dBc</w:t>
              </w:r>
            </w:ins>
            <w:proofErr w:type="spellEnd"/>
          </w:p>
        </w:tc>
        <w:tc>
          <w:tcPr>
            <w:tcW w:w="947" w:type="pct"/>
            <w:tcBorders>
              <w:top w:val="single" w:sz="4" w:space="0" w:color="auto"/>
              <w:left w:val="single" w:sz="4" w:space="0" w:color="auto"/>
              <w:bottom w:val="single" w:sz="4" w:space="0" w:color="auto"/>
              <w:right w:val="single" w:sz="4" w:space="0" w:color="auto"/>
            </w:tcBorders>
            <w:vAlign w:val="center"/>
          </w:tcPr>
          <w:p w14:paraId="1BF63D3B" w14:textId="3A7AF308" w:rsidR="00E24A22" w:rsidRPr="00833DA9" w:rsidRDefault="00E24A22" w:rsidP="00E24A22">
            <w:pPr>
              <w:pStyle w:val="Tabletext"/>
            </w:pPr>
            <w:del w:id="180" w:author="Rahman, Mohammed (FAA)" w:date="2021-09-15T09:59:00Z">
              <w:r w:rsidRPr="00833DA9" w:rsidDel="00896C51">
                <w:delText>[TBD]</w:delText>
              </w:r>
            </w:del>
            <w:ins w:id="181" w:author="Rahman, Mohammed (FAA)" w:date="2021-09-15T10:01:00Z">
              <w:r>
                <w:t xml:space="preserve"> -72.19 </w:t>
              </w:r>
              <w:proofErr w:type="spellStart"/>
              <w:r>
                <w:t>dBc</w:t>
              </w:r>
            </w:ins>
            <w:proofErr w:type="spellEnd"/>
          </w:p>
        </w:tc>
        <w:tc>
          <w:tcPr>
            <w:tcW w:w="842" w:type="pct"/>
            <w:tcBorders>
              <w:top w:val="single" w:sz="4" w:space="0" w:color="auto"/>
              <w:left w:val="single" w:sz="4" w:space="0" w:color="auto"/>
              <w:bottom w:val="single" w:sz="4" w:space="0" w:color="auto"/>
              <w:right w:val="single" w:sz="4" w:space="0" w:color="auto"/>
            </w:tcBorders>
          </w:tcPr>
          <w:p w14:paraId="7389AAA6" w14:textId="742A62D3" w:rsidR="00E24A22" w:rsidRPr="00833DA9" w:rsidRDefault="00E24A22" w:rsidP="00A03DE2">
            <w:pPr>
              <w:pStyle w:val="Tabletext"/>
              <w:spacing w:before="120"/>
              <w:rPr>
                <w:ins w:id="182" w:author="Rahman, Mohammed (FAA)" w:date="2021-09-15T09:31:00Z"/>
              </w:rPr>
            </w:pPr>
            <w:ins w:id="183" w:author="Rahman, Mohammed (FAA)" w:date="2021-09-15T10:01:00Z">
              <w:r>
                <w:t xml:space="preserve">-86.8 </w:t>
              </w:r>
              <w:proofErr w:type="spellStart"/>
              <w:r>
                <w:t>dBc</w:t>
              </w:r>
            </w:ins>
            <w:proofErr w:type="spellEnd"/>
          </w:p>
        </w:tc>
        <w:tc>
          <w:tcPr>
            <w:tcW w:w="843" w:type="pct"/>
            <w:tcBorders>
              <w:top w:val="single" w:sz="4" w:space="0" w:color="auto"/>
              <w:left w:val="single" w:sz="4" w:space="0" w:color="auto"/>
              <w:bottom w:val="single" w:sz="4" w:space="0" w:color="auto"/>
              <w:right w:val="single" w:sz="4" w:space="0" w:color="auto"/>
            </w:tcBorders>
          </w:tcPr>
          <w:p w14:paraId="7CF17F7C" w14:textId="00DEB74E" w:rsidR="00E24A22" w:rsidRPr="00833DA9" w:rsidRDefault="00E24A22" w:rsidP="00A03DE2">
            <w:pPr>
              <w:pStyle w:val="Tabletext"/>
              <w:spacing w:before="120"/>
              <w:rPr>
                <w:ins w:id="184" w:author="Rahman, Mohammed (FAA)" w:date="2021-09-15T09:31:00Z"/>
              </w:rPr>
            </w:pPr>
            <w:ins w:id="185" w:author="Rahman, Mohammed (FAA)" w:date="2021-09-15T10:01:00Z">
              <w:r>
                <w:t xml:space="preserve">-86.8 </w:t>
              </w:r>
              <w:proofErr w:type="spellStart"/>
              <w:r>
                <w:t>dBc</w:t>
              </w:r>
            </w:ins>
            <w:proofErr w:type="spellEnd"/>
          </w:p>
        </w:tc>
      </w:tr>
      <w:tr w:rsidR="00E24A22" w:rsidRPr="00AD3114" w14:paraId="13A723A6" w14:textId="57B4AE22"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6A58DB39" w14:textId="77777777" w:rsidR="00E24A22" w:rsidRPr="00833DA9" w:rsidRDefault="00E24A22" w:rsidP="00E24A22">
            <w:pPr>
              <w:pStyle w:val="Tabletext"/>
            </w:pPr>
            <w:r w:rsidRPr="00833DA9">
              <w:t>Receiver IF bandwidth</w:t>
            </w:r>
            <w:r w:rsidRPr="00833DA9">
              <w:br/>
            </w:r>
            <w:r w:rsidRPr="00833DA9">
              <w:tab/>
              <w:t>−3 dB</w:t>
            </w:r>
          </w:p>
          <w:p w14:paraId="6DDF0DEB" w14:textId="77777777" w:rsidR="00E24A22" w:rsidRPr="00833DA9" w:rsidRDefault="00E24A22" w:rsidP="00E24A22">
            <w:pPr>
              <w:pStyle w:val="Tabletext"/>
            </w:pPr>
            <w:r w:rsidRPr="00833DA9">
              <w:tab/>
              <w:t>−20 dB</w:t>
            </w:r>
          </w:p>
          <w:p w14:paraId="2125E603" w14:textId="77777777" w:rsidR="00E24A22" w:rsidRPr="00833DA9" w:rsidRDefault="00E24A22" w:rsidP="00E24A22">
            <w:pPr>
              <w:pStyle w:val="Tabletext"/>
            </w:pPr>
            <w:r w:rsidRPr="00833DA9">
              <w:tab/>
              <w:t>−60 dB</w:t>
            </w:r>
          </w:p>
        </w:tc>
        <w:tc>
          <w:tcPr>
            <w:tcW w:w="609" w:type="pct"/>
            <w:tcBorders>
              <w:top w:val="single" w:sz="4" w:space="0" w:color="auto"/>
              <w:left w:val="single" w:sz="4" w:space="0" w:color="auto"/>
              <w:bottom w:val="single" w:sz="4" w:space="0" w:color="auto"/>
              <w:right w:val="single" w:sz="4" w:space="0" w:color="auto"/>
            </w:tcBorders>
            <w:hideMark/>
          </w:tcPr>
          <w:p w14:paraId="49C7C2D6" w14:textId="77777777" w:rsidR="00A03DE2" w:rsidRDefault="00A03DE2" w:rsidP="00E24A22">
            <w:pPr>
              <w:pStyle w:val="Tabletext"/>
              <w:jc w:val="center"/>
            </w:pPr>
          </w:p>
          <w:p w14:paraId="5FF6BBAF" w14:textId="77777777" w:rsidR="00A03DE2" w:rsidRDefault="00A03DE2" w:rsidP="00E24A22">
            <w:pPr>
              <w:pStyle w:val="Tabletext"/>
              <w:jc w:val="center"/>
            </w:pPr>
          </w:p>
          <w:p w14:paraId="45F5BB75" w14:textId="13B9F4F3" w:rsidR="00E24A22" w:rsidRPr="00833DA9" w:rsidRDefault="00E24A22" w:rsidP="00E24A22">
            <w:pPr>
              <w:pStyle w:val="Tabletext"/>
              <w:jc w:val="center"/>
            </w:pPr>
            <w:r w:rsidRPr="00833DA9">
              <w:t>MHz</w:t>
            </w:r>
          </w:p>
        </w:tc>
        <w:tc>
          <w:tcPr>
            <w:tcW w:w="848" w:type="pct"/>
            <w:tcBorders>
              <w:top w:val="single" w:sz="4" w:space="0" w:color="auto"/>
              <w:left w:val="single" w:sz="4" w:space="0" w:color="auto"/>
              <w:bottom w:val="single" w:sz="4" w:space="0" w:color="auto"/>
              <w:right w:val="single" w:sz="4" w:space="0" w:color="auto"/>
            </w:tcBorders>
          </w:tcPr>
          <w:p w14:paraId="7F256472" w14:textId="77777777" w:rsidR="00E24A22" w:rsidRPr="00833DA9" w:rsidRDefault="00E24A22" w:rsidP="00E24A22">
            <w:pPr>
              <w:pStyle w:val="Tabletext"/>
            </w:pPr>
          </w:p>
          <w:p w14:paraId="588B6DA9" w14:textId="7BDD3501" w:rsidR="00E24A22" w:rsidRPr="00833DA9" w:rsidRDefault="00E24A22" w:rsidP="00E24A22">
            <w:pPr>
              <w:pStyle w:val="Tabletext"/>
            </w:pPr>
            <w:del w:id="186" w:author="Rahman, Mohammed (FAA)" w:date="2021-09-15T10:01:00Z">
              <w:r w:rsidRPr="00833DA9" w:rsidDel="00896C51">
                <w:delText>[TBD]</w:delText>
              </w:r>
            </w:del>
            <w:ins w:id="187" w:author="Rahman, Mohammed (FAA)" w:date="2021-09-15T10:01:00Z">
              <w:r>
                <w:t>13.8</w:t>
              </w:r>
            </w:ins>
          </w:p>
          <w:p w14:paraId="77FADD29" w14:textId="77777777" w:rsidR="00E24A22" w:rsidRPr="00833DA9" w:rsidRDefault="00E24A22" w:rsidP="00E24A22">
            <w:pPr>
              <w:pStyle w:val="Tabletext"/>
            </w:pPr>
            <w:r w:rsidRPr="00833DA9">
              <w:t>[TBD]</w:t>
            </w:r>
          </w:p>
          <w:p w14:paraId="6E0355E4" w14:textId="77777777" w:rsidR="00E24A22" w:rsidRPr="00833DA9" w:rsidRDefault="00E24A22" w:rsidP="00E24A22">
            <w:pPr>
              <w:pStyle w:val="Tabletext"/>
            </w:pPr>
            <w:r w:rsidRPr="00833DA9">
              <w:t>[TBD]</w:t>
            </w:r>
          </w:p>
        </w:tc>
        <w:tc>
          <w:tcPr>
            <w:tcW w:w="947" w:type="pct"/>
            <w:tcBorders>
              <w:top w:val="single" w:sz="4" w:space="0" w:color="auto"/>
              <w:left w:val="single" w:sz="4" w:space="0" w:color="auto"/>
              <w:bottom w:val="single" w:sz="4" w:space="0" w:color="auto"/>
              <w:right w:val="single" w:sz="4" w:space="0" w:color="auto"/>
            </w:tcBorders>
          </w:tcPr>
          <w:p w14:paraId="11031088" w14:textId="77777777" w:rsidR="00E24A22" w:rsidRPr="00833DA9" w:rsidRDefault="00E24A22" w:rsidP="00E24A22">
            <w:pPr>
              <w:pStyle w:val="Tabletext"/>
            </w:pPr>
          </w:p>
          <w:p w14:paraId="3D9DD8E5" w14:textId="560F676B" w:rsidR="00E24A22" w:rsidRPr="00833DA9" w:rsidRDefault="00E24A22" w:rsidP="00E24A22">
            <w:pPr>
              <w:pStyle w:val="Tabletext"/>
            </w:pPr>
            <w:del w:id="188" w:author="Rahman, Mohammed (FAA)" w:date="2021-09-15T10:01:00Z">
              <w:r w:rsidRPr="00833DA9" w:rsidDel="00896C51">
                <w:delText>[TBD]</w:delText>
              </w:r>
            </w:del>
            <w:ins w:id="189" w:author="Rahman, Mohammed (FAA)" w:date="2021-09-15T10:01:00Z">
              <w:r>
                <w:t>13.8</w:t>
              </w:r>
            </w:ins>
          </w:p>
          <w:p w14:paraId="6B969877" w14:textId="77777777" w:rsidR="00E24A22" w:rsidRPr="00833DA9" w:rsidRDefault="00E24A22" w:rsidP="00E24A22">
            <w:pPr>
              <w:pStyle w:val="Tabletext"/>
            </w:pPr>
            <w:r w:rsidRPr="00833DA9">
              <w:t>[TBD]</w:t>
            </w:r>
          </w:p>
          <w:p w14:paraId="0B63EDD1" w14:textId="77777777" w:rsidR="00E24A22" w:rsidRPr="00833DA9" w:rsidRDefault="00E24A22" w:rsidP="00E24A22">
            <w:pPr>
              <w:pStyle w:val="Tabletext"/>
            </w:pPr>
            <w:r w:rsidRPr="00833DA9">
              <w:t>[TBD]</w:t>
            </w:r>
          </w:p>
        </w:tc>
        <w:tc>
          <w:tcPr>
            <w:tcW w:w="842" w:type="pct"/>
            <w:tcBorders>
              <w:top w:val="single" w:sz="4" w:space="0" w:color="auto"/>
              <w:left w:val="single" w:sz="4" w:space="0" w:color="auto"/>
              <w:bottom w:val="single" w:sz="4" w:space="0" w:color="auto"/>
              <w:right w:val="single" w:sz="4" w:space="0" w:color="auto"/>
            </w:tcBorders>
          </w:tcPr>
          <w:p w14:paraId="32B03B24" w14:textId="77777777" w:rsidR="00E24A22" w:rsidRDefault="00E24A22" w:rsidP="00E24A22">
            <w:pPr>
              <w:pStyle w:val="Tabletext"/>
              <w:rPr>
                <w:ins w:id="190" w:author="Rahman, Mohammed (FAA)" w:date="2021-09-15T10:02:00Z"/>
              </w:rPr>
            </w:pPr>
          </w:p>
          <w:p w14:paraId="78003EA0" w14:textId="77777777" w:rsidR="00E24A22" w:rsidRDefault="00E24A22" w:rsidP="00E24A22">
            <w:pPr>
              <w:pStyle w:val="Tabletext"/>
              <w:rPr>
                <w:ins w:id="191" w:author="Rahman, Mohammed (FAA)" w:date="2021-09-15T10:02:00Z"/>
              </w:rPr>
            </w:pPr>
            <w:ins w:id="192" w:author="Rahman, Mohammed (FAA)" w:date="2021-09-15T10:02:00Z">
              <w:r>
                <w:t>15.0</w:t>
              </w:r>
            </w:ins>
          </w:p>
          <w:p w14:paraId="18AFBB7D" w14:textId="77777777" w:rsidR="00E24A22" w:rsidRPr="00833DA9" w:rsidRDefault="00E24A22" w:rsidP="00E24A22">
            <w:pPr>
              <w:pStyle w:val="Tabletext"/>
              <w:rPr>
                <w:ins w:id="193" w:author="Rahman, Mohammed (FAA)" w:date="2021-09-15T10:02:00Z"/>
              </w:rPr>
            </w:pPr>
            <w:ins w:id="194" w:author="Rahman, Mohammed (FAA)" w:date="2021-09-15T10:02:00Z">
              <w:r w:rsidRPr="00833DA9">
                <w:t>[TBD]</w:t>
              </w:r>
            </w:ins>
          </w:p>
          <w:p w14:paraId="43E9A75C" w14:textId="28B859B1" w:rsidR="00E24A22" w:rsidRPr="00833DA9" w:rsidRDefault="00E24A22" w:rsidP="00E24A22">
            <w:pPr>
              <w:pStyle w:val="Tabletext"/>
              <w:rPr>
                <w:ins w:id="195" w:author="Rahman, Mohammed (FAA)" w:date="2021-09-15T09:31:00Z"/>
              </w:rPr>
            </w:pPr>
            <w:ins w:id="196" w:author="Rahman, Mohammed (FAA)" w:date="2021-09-15T10:02:00Z">
              <w:r w:rsidRPr="00833DA9">
                <w:t>[TBD]</w:t>
              </w:r>
            </w:ins>
          </w:p>
        </w:tc>
        <w:tc>
          <w:tcPr>
            <w:tcW w:w="843" w:type="pct"/>
            <w:tcBorders>
              <w:top w:val="single" w:sz="4" w:space="0" w:color="auto"/>
              <w:left w:val="single" w:sz="4" w:space="0" w:color="auto"/>
              <w:bottom w:val="single" w:sz="4" w:space="0" w:color="auto"/>
              <w:right w:val="single" w:sz="4" w:space="0" w:color="auto"/>
            </w:tcBorders>
          </w:tcPr>
          <w:p w14:paraId="3C7A137E" w14:textId="77777777" w:rsidR="00E24A22" w:rsidRDefault="00E24A22" w:rsidP="00E24A22">
            <w:pPr>
              <w:pStyle w:val="Tabletext"/>
              <w:rPr>
                <w:ins w:id="197" w:author="Rahman, Mohammed (FAA)" w:date="2021-09-15T10:02:00Z"/>
              </w:rPr>
            </w:pPr>
          </w:p>
          <w:p w14:paraId="0E7CE40D" w14:textId="77777777" w:rsidR="00E24A22" w:rsidRDefault="00E24A22" w:rsidP="00E24A22">
            <w:pPr>
              <w:pStyle w:val="Tabletext"/>
              <w:rPr>
                <w:ins w:id="198" w:author="Rahman, Mohammed (FAA)" w:date="2021-09-15T10:02:00Z"/>
              </w:rPr>
            </w:pPr>
            <w:ins w:id="199" w:author="Rahman, Mohammed (FAA)" w:date="2021-09-15T10:02:00Z">
              <w:r>
                <w:t>15.0</w:t>
              </w:r>
            </w:ins>
          </w:p>
          <w:p w14:paraId="7EEC448D" w14:textId="77777777" w:rsidR="00E24A22" w:rsidRPr="00833DA9" w:rsidRDefault="00E24A22" w:rsidP="00E24A22">
            <w:pPr>
              <w:pStyle w:val="Tabletext"/>
              <w:rPr>
                <w:ins w:id="200" w:author="Rahman, Mohammed (FAA)" w:date="2021-09-15T10:02:00Z"/>
              </w:rPr>
            </w:pPr>
            <w:ins w:id="201" w:author="Rahman, Mohammed (FAA)" w:date="2021-09-15T10:02:00Z">
              <w:r w:rsidRPr="00833DA9">
                <w:t>[TBD]</w:t>
              </w:r>
            </w:ins>
          </w:p>
          <w:p w14:paraId="49893261" w14:textId="490EC3BE" w:rsidR="00E24A22" w:rsidRPr="00833DA9" w:rsidRDefault="00E24A22" w:rsidP="00E24A22">
            <w:pPr>
              <w:pStyle w:val="Tabletext"/>
              <w:rPr>
                <w:ins w:id="202" w:author="Rahman, Mohammed (FAA)" w:date="2021-09-15T09:31:00Z"/>
              </w:rPr>
            </w:pPr>
            <w:ins w:id="203" w:author="Rahman, Mohammed (FAA)" w:date="2021-09-15T10:02:00Z">
              <w:r w:rsidRPr="00833DA9">
                <w:t>[TBD]</w:t>
              </w:r>
            </w:ins>
          </w:p>
        </w:tc>
      </w:tr>
      <w:tr w:rsidR="00E24A22" w:rsidRPr="00AD3114" w14:paraId="6664C98D" w14:textId="2F5E9FE3"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0E0F5E0A" w14:textId="77777777" w:rsidR="00E24A22" w:rsidRPr="00833DA9" w:rsidRDefault="00E24A22" w:rsidP="00E24A22">
            <w:pPr>
              <w:pStyle w:val="Tabletext"/>
            </w:pPr>
            <w:r w:rsidRPr="00833DA9">
              <w:t>Sensitivity</w:t>
            </w:r>
          </w:p>
        </w:tc>
        <w:tc>
          <w:tcPr>
            <w:tcW w:w="609" w:type="pct"/>
            <w:tcBorders>
              <w:top w:val="single" w:sz="4" w:space="0" w:color="auto"/>
              <w:left w:val="single" w:sz="4" w:space="0" w:color="auto"/>
              <w:bottom w:val="single" w:sz="4" w:space="0" w:color="auto"/>
              <w:right w:val="single" w:sz="4" w:space="0" w:color="auto"/>
            </w:tcBorders>
            <w:hideMark/>
          </w:tcPr>
          <w:p w14:paraId="7E976B16" w14:textId="77777777" w:rsidR="00E24A22" w:rsidRPr="00833DA9" w:rsidRDefault="00E24A22" w:rsidP="00E24A22">
            <w:pPr>
              <w:pStyle w:val="Tabletext"/>
              <w:jc w:val="center"/>
            </w:pPr>
            <w:proofErr w:type="spellStart"/>
            <w:r w:rsidRPr="00833DA9">
              <w:t>dBm</w:t>
            </w:r>
            <w:proofErr w:type="spellEnd"/>
          </w:p>
        </w:tc>
        <w:tc>
          <w:tcPr>
            <w:tcW w:w="848" w:type="pct"/>
            <w:tcBorders>
              <w:top w:val="single" w:sz="4" w:space="0" w:color="auto"/>
              <w:left w:val="single" w:sz="4" w:space="0" w:color="auto"/>
              <w:bottom w:val="single" w:sz="4" w:space="0" w:color="auto"/>
              <w:right w:val="single" w:sz="4" w:space="0" w:color="auto"/>
            </w:tcBorders>
            <w:vAlign w:val="center"/>
            <w:hideMark/>
          </w:tcPr>
          <w:p w14:paraId="11F439CF" w14:textId="49ADCEDA" w:rsidR="00E24A22" w:rsidRPr="00833DA9" w:rsidRDefault="00E24A22" w:rsidP="00E24A22">
            <w:pPr>
              <w:pStyle w:val="Tabletext"/>
            </w:pPr>
            <w:del w:id="204" w:author="Rahman, Mohammed (FAA)" w:date="2021-09-15T10:03:00Z">
              <w:r w:rsidRPr="00833DA9" w:rsidDel="00896C51">
                <w:delText>[TBD]</w:delText>
              </w:r>
            </w:del>
            <w:ins w:id="205" w:author="Rahman, Mohammed (FAA)" w:date="2021-09-15T10:03:00Z">
              <w:r>
                <w:t>-147</w:t>
              </w:r>
            </w:ins>
          </w:p>
        </w:tc>
        <w:tc>
          <w:tcPr>
            <w:tcW w:w="947" w:type="pct"/>
            <w:tcBorders>
              <w:top w:val="single" w:sz="4" w:space="0" w:color="auto"/>
              <w:left w:val="single" w:sz="4" w:space="0" w:color="auto"/>
              <w:bottom w:val="single" w:sz="4" w:space="0" w:color="auto"/>
              <w:right w:val="single" w:sz="4" w:space="0" w:color="auto"/>
            </w:tcBorders>
            <w:vAlign w:val="center"/>
            <w:hideMark/>
          </w:tcPr>
          <w:p w14:paraId="615A75C4" w14:textId="4479F8C5" w:rsidR="00E24A22" w:rsidRPr="00833DA9" w:rsidRDefault="00E24A22" w:rsidP="00E24A22">
            <w:pPr>
              <w:pStyle w:val="Tabletext"/>
            </w:pPr>
            <w:del w:id="206" w:author="Rahman, Mohammed (FAA)" w:date="2021-09-15T10:03:00Z">
              <w:r w:rsidRPr="00833DA9" w:rsidDel="00896C51">
                <w:delText>[TBD]</w:delText>
              </w:r>
            </w:del>
            <w:ins w:id="207" w:author="Rahman, Mohammed (FAA)" w:date="2021-09-15T10:03:00Z">
              <w:r>
                <w:t>-147</w:t>
              </w:r>
            </w:ins>
          </w:p>
        </w:tc>
        <w:tc>
          <w:tcPr>
            <w:tcW w:w="842" w:type="pct"/>
            <w:tcBorders>
              <w:top w:val="single" w:sz="4" w:space="0" w:color="auto"/>
              <w:left w:val="single" w:sz="4" w:space="0" w:color="auto"/>
              <w:bottom w:val="single" w:sz="4" w:space="0" w:color="auto"/>
              <w:right w:val="single" w:sz="4" w:space="0" w:color="auto"/>
            </w:tcBorders>
          </w:tcPr>
          <w:p w14:paraId="536D553E" w14:textId="261EB7C3" w:rsidR="00E24A22" w:rsidRPr="00833DA9" w:rsidRDefault="00E24A22" w:rsidP="00E24A22">
            <w:pPr>
              <w:pStyle w:val="Tabletext"/>
              <w:rPr>
                <w:ins w:id="208" w:author="Rahman, Mohammed (FAA)" w:date="2021-09-15T09:31:00Z"/>
              </w:rPr>
            </w:pPr>
            <w:ins w:id="209" w:author="Rahman, Mohammed (FAA)" w:date="2021-09-15T10:03:00Z">
              <w:r>
                <w:t>-141</w:t>
              </w:r>
            </w:ins>
          </w:p>
        </w:tc>
        <w:tc>
          <w:tcPr>
            <w:tcW w:w="843" w:type="pct"/>
            <w:tcBorders>
              <w:top w:val="single" w:sz="4" w:space="0" w:color="auto"/>
              <w:left w:val="single" w:sz="4" w:space="0" w:color="auto"/>
              <w:bottom w:val="single" w:sz="4" w:space="0" w:color="auto"/>
              <w:right w:val="single" w:sz="4" w:space="0" w:color="auto"/>
            </w:tcBorders>
          </w:tcPr>
          <w:p w14:paraId="5C28897A" w14:textId="283B3099" w:rsidR="00E24A22" w:rsidRPr="00833DA9" w:rsidRDefault="00E24A22" w:rsidP="00E24A22">
            <w:pPr>
              <w:pStyle w:val="Tabletext"/>
              <w:rPr>
                <w:ins w:id="210" w:author="Rahman, Mohammed (FAA)" w:date="2021-09-15T09:31:00Z"/>
              </w:rPr>
            </w:pPr>
            <w:ins w:id="211" w:author="Rahman, Mohammed (FAA)" w:date="2021-09-15T10:03:00Z">
              <w:r>
                <w:t>-141</w:t>
              </w:r>
            </w:ins>
          </w:p>
        </w:tc>
      </w:tr>
      <w:tr w:rsidR="00E24A22" w:rsidRPr="00AD3114" w14:paraId="6A665ED2" w14:textId="1A2EE823"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43950EE6" w14:textId="77777777" w:rsidR="00E24A22" w:rsidRPr="00833DA9" w:rsidRDefault="00E24A22" w:rsidP="00E24A22">
            <w:pPr>
              <w:pStyle w:val="Tabletext"/>
            </w:pPr>
            <w:r w:rsidRPr="00833DA9">
              <w:t>Receiver noise figure</w:t>
            </w:r>
          </w:p>
        </w:tc>
        <w:tc>
          <w:tcPr>
            <w:tcW w:w="609" w:type="pct"/>
            <w:tcBorders>
              <w:top w:val="single" w:sz="4" w:space="0" w:color="auto"/>
              <w:left w:val="single" w:sz="4" w:space="0" w:color="auto"/>
              <w:bottom w:val="single" w:sz="4" w:space="0" w:color="auto"/>
              <w:right w:val="single" w:sz="4" w:space="0" w:color="auto"/>
            </w:tcBorders>
            <w:hideMark/>
          </w:tcPr>
          <w:p w14:paraId="48695DE1" w14:textId="77777777" w:rsidR="00E24A22" w:rsidRPr="00833DA9" w:rsidRDefault="00E24A22" w:rsidP="00E24A22">
            <w:pPr>
              <w:pStyle w:val="Tabletext"/>
              <w:jc w:val="center"/>
            </w:pPr>
            <w:r w:rsidRPr="00833DA9">
              <w:t>dB</w:t>
            </w:r>
          </w:p>
        </w:tc>
        <w:tc>
          <w:tcPr>
            <w:tcW w:w="848" w:type="pct"/>
            <w:tcBorders>
              <w:top w:val="single" w:sz="4" w:space="0" w:color="auto"/>
              <w:left w:val="single" w:sz="4" w:space="0" w:color="auto"/>
              <w:bottom w:val="single" w:sz="4" w:space="0" w:color="auto"/>
              <w:right w:val="single" w:sz="4" w:space="0" w:color="auto"/>
            </w:tcBorders>
            <w:vAlign w:val="center"/>
            <w:hideMark/>
          </w:tcPr>
          <w:p w14:paraId="0D434FCB" w14:textId="77777777" w:rsidR="00E24A22" w:rsidRPr="00833DA9" w:rsidRDefault="00E24A22" w:rsidP="00E24A22">
            <w:pPr>
              <w:pStyle w:val="Tabletext"/>
            </w:pPr>
            <w:r w:rsidRPr="00833DA9">
              <w:t>[TBD]</w:t>
            </w:r>
          </w:p>
        </w:tc>
        <w:tc>
          <w:tcPr>
            <w:tcW w:w="947" w:type="pct"/>
            <w:tcBorders>
              <w:top w:val="single" w:sz="4" w:space="0" w:color="auto"/>
              <w:left w:val="single" w:sz="4" w:space="0" w:color="auto"/>
              <w:bottom w:val="single" w:sz="4" w:space="0" w:color="auto"/>
              <w:right w:val="single" w:sz="4" w:space="0" w:color="auto"/>
            </w:tcBorders>
            <w:vAlign w:val="center"/>
            <w:hideMark/>
          </w:tcPr>
          <w:p w14:paraId="6A58C40F" w14:textId="77777777" w:rsidR="00E24A22" w:rsidRPr="00833DA9" w:rsidRDefault="00E24A22" w:rsidP="00E24A22">
            <w:pPr>
              <w:pStyle w:val="Tabletext"/>
            </w:pPr>
            <w:r w:rsidRPr="00833DA9">
              <w:t>[TBD]</w:t>
            </w:r>
          </w:p>
        </w:tc>
        <w:tc>
          <w:tcPr>
            <w:tcW w:w="842" w:type="pct"/>
            <w:tcBorders>
              <w:top w:val="single" w:sz="4" w:space="0" w:color="auto"/>
              <w:left w:val="single" w:sz="4" w:space="0" w:color="auto"/>
              <w:bottom w:val="single" w:sz="4" w:space="0" w:color="auto"/>
              <w:right w:val="single" w:sz="4" w:space="0" w:color="auto"/>
            </w:tcBorders>
            <w:vAlign w:val="center"/>
          </w:tcPr>
          <w:p w14:paraId="62F925B5" w14:textId="6FA4F5A0" w:rsidR="00E24A22" w:rsidRPr="00833DA9" w:rsidRDefault="00E24A22" w:rsidP="00E24A22">
            <w:pPr>
              <w:pStyle w:val="Tabletext"/>
              <w:rPr>
                <w:ins w:id="212" w:author="Rahman, Mohammed (FAA)" w:date="2021-09-15T09:31:00Z"/>
              </w:rPr>
            </w:pPr>
            <w:ins w:id="213" w:author="Rahman, Mohammed (FAA)" w:date="2021-09-15T10:03:00Z">
              <w:r w:rsidRPr="00833DA9">
                <w:t>[TBD]</w:t>
              </w:r>
            </w:ins>
          </w:p>
        </w:tc>
        <w:tc>
          <w:tcPr>
            <w:tcW w:w="843" w:type="pct"/>
            <w:tcBorders>
              <w:top w:val="single" w:sz="4" w:space="0" w:color="auto"/>
              <w:left w:val="single" w:sz="4" w:space="0" w:color="auto"/>
              <w:bottom w:val="single" w:sz="4" w:space="0" w:color="auto"/>
              <w:right w:val="single" w:sz="4" w:space="0" w:color="auto"/>
            </w:tcBorders>
            <w:vAlign w:val="center"/>
          </w:tcPr>
          <w:p w14:paraId="148C3FE3" w14:textId="266FF2CA" w:rsidR="00E24A22" w:rsidRPr="00833DA9" w:rsidRDefault="00E24A22" w:rsidP="00E24A22">
            <w:pPr>
              <w:pStyle w:val="Tabletext"/>
              <w:rPr>
                <w:ins w:id="214" w:author="Rahman, Mohammed (FAA)" w:date="2021-09-15T09:31:00Z"/>
              </w:rPr>
            </w:pPr>
            <w:ins w:id="215" w:author="Rahman, Mohammed (FAA)" w:date="2021-09-15T10:03:00Z">
              <w:r w:rsidRPr="00833DA9">
                <w:t>[TBD]</w:t>
              </w:r>
            </w:ins>
          </w:p>
        </w:tc>
      </w:tr>
      <w:tr w:rsidR="00E24A22" w:rsidRPr="00AD3114" w14:paraId="6CDF6C82" w14:textId="637BB1A4"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7450834A" w14:textId="77777777" w:rsidR="00E24A22" w:rsidRPr="00833DA9" w:rsidRDefault="00E24A22" w:rsidP="00E24A22">
            <w:pPr>
              <w:pStyle w:val="Tabletext"/>
            </w:pPr>
            <w:r w:rsidRPr="00833DA9">
              <w:t>Calculated Rx noise power</w:t>
            </w:r>
          </w:p>
        </w:tc>
        <w:tc>
          <w:tcPr>
            <w:tcW w:w="609" w:type="pct"/>
            <w:tcBorders>
              <w:top w:val="single" w:sz="4" w:space="0" w:color="auto"/>
              <w:left w:val="single" w:sz="4" w:space="0" w:color="auto"/>
              <w:bottom w:val="single" w:sz="4" w:space="0" w:color="auto"/>
              <w:right w:val="single" w:sz="4" w:space="0" w:color="auto"/>
            </w:tcBorders>
            <w:hideMark/>
          </w:tcPr>
          <w:p w14:paraId="4FC9A864" w14:textId="77777777" w:rsidR="00E24A22" w:rsidRPr="00833DA9" w:rsidRDefault="00E24A22" w:rsidP="00A03DE2">
            <w:pPr>
              <w:pStyle w:val="Tabletext"/>
              <w:spacing w:before="120"/>
              <w:jc w:val="center"/>
            </w:pPr>
            <w:proofErr w:type="spellStart"/>
            <w:r w:rsidRPr="00833DA9">
              <w:t>dBW</w:t>
            </w:r>
            <w:proofErr w:type="spellEnd"/>
          </w:p>
        </w:tc>
        <w:tc>
          <w:tcPr>
            <w:tcW w:w="848" w:type="pct"/>
            <w:tcBorders>
              <w:top w:val="single" w:sz="4" w:space="0" w:color="auto"/>
              <w:left w:val="single" w:sz="4" w:space="0" w:color="auto"/>
              <w:bottom w:val="single" w:sz="4" w:space="0" w:color="auto"/>
              <w:right w:val="single" w:sz="4" w:space="0" w:color="auto"/>
            </w:tcBorders>
            <w:vAlign w:val="center"/>
            <w:hideMark/>
          </w:tcPr>
          <w:p w14:paraId="064DDD92" w14:textId="77777777" w:rsidR="00E24A22" w:rsidRPr="00833DA9" w:rsidRDefault="00E24A22" w:rsidP="00E24A22">
            <w:pPr>
              <w:pStyle w:val="Tabletext"/>
            </w:pPr>
            <w:r w:rsidRPr="00833DA9">
              <w:t>[TBD]</w:t>
            </w:r>
          </w:p>
        </w:tc>
        <w:tc>
          <w:tcPr>
            <w:tcW w:w="947" w:type="pct"/>
            <w:tcBorders>
              <w:top w:val="single" w:sz="4" w:space="0" w:color="auto"/>
              <w:left w:val="single" w:sz="4" w:space="0" w:color="auto"/>
              <w:bottom w:val="single" w:sz="4" w:space="0" w:color="auto"/>
              <w:right w:val="single" w:sz="4" w:space="0" w:color="auto"/>
            </w:tcBorders>
            <w:vAlign w:val="center"/>
            <w:hideMark/>
          </w:tcPr>
          <w:p w14:paraId="7439EA53" w14:textId="77777777" w:rsidR="00E24A22" w:rsidRPr="00833DA9" w:rsidRDefault="00E24A22" w:rsidP="00E24A22">
            <w:pPr>
              <w:pStyle w:val="Tabletext"/>
            </w:pPr>
            <w:r w:rsidRPr="00833DA9">
              <w:t>[TBD]</w:t>
            </w:r>
          </w:p>
        </w:tc>
        <w:tc>
          <w:tcPr>
            <w:tcW w:w="842" w:type="pct"/>
            <w:tcBorders>
              <w:top w:val="single" w:sz="4" w:space="0" w:color="auto"/>
              <w:left w:val="single" w:sz="4" w:space="0" w:color="auto"/>
              <w:bottom w:val="single" w:sz="4" w:space="0" w:color="auto"/>
              <w:right w:val="single" w:sz="4" w:space="0" w:color="auto"/>
            </w:tcBorders>
            <w:vAlign w:val="center"/>
          </w:tcPr>
          <w:p w14:paraId="2D456493" w14:textId="62A2CB9A" w:rsidR="00E24A22" w:rsidRPr="00833DA9" w:rsidRDefault="00E24A22" w:rsidP="00E24A22">
            <w:pPr>
              <w:pStyle w:val="Tabletext"/>
              <w:rPr>
                <w:ins w:id="216" w:author="Rahman, Mohammed (FAA)" w:date="2021-09-15T09:31:00Z"/>
              </w:rPr>
            </w:pPr>
            <w:ins w:id="217" w:author="Rahman, Mohammed (FAA)" w:date="2021-09-15T10:04:00Z">
              <w:r w:rsidRPr="00833DA9">
                <w:t>[TBD]</w:t>
              </w:r>
            </w:ins>
          </w:p>
        </w:tc>
        <w:tc>
          <w:tcPr>
            <w:tcW w:w="843" w:type="pct"/>
            <w:tcBorders>
              <w:top w:val="single" w:sz="4" w:space="0" w:color="auto"/>
              <w:left w:val="single" w:sz="4" w:space="0" w:color="auto"/>
              <w:bottom w:val="single" w:sz="4" w:space="0" w:color="auto"/>
              <w:right w:val="single" w:sz="4" w:space="0" w:color="auto"/>
            </w:tcBorders>
            <w:vAlign w:val="center"/>
          </w:tcPr>
          <w:p w14:paraId="1B5ADA0A" w14:textId="1A69B4F4" w:rsidR="00E24A22" w:rsidRPr="00833DA9" w:rsidRDefault="00E24A22" w:rsidP="00E24A22">
            <w:pPr>
              <w:pStyle w:val="Tabletext"/>
              <w:rPr>
                <w:ins w:id="218" w:author="Rahman, Mohammed (FAA)" w:date="2021-09-15T09:31:00Z"/>
              </w:rPr>
            </w:pPr>
            <w:ins w:id="219" w:author="Rahman, Mohammed (FAA)" w:date="2021-09-15T10:04:00Z">
              <w:r w:rsidRPr="00833DA9">
                <w:t>[TBD]</w:t>
              </w:r>
            </w:ins>
          </w:p>
        </w:tc>
      </w:tr>
      <w:tr w:rsidR="00E24A22" w:rsidRPr="00AD3114" w14:paraId="0FD26C33" w14:textId="076B75F9"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tcPr>
          <w:p w14:paraId="5252A8E4" w14:textId="77777777" w:rsidR="00E24A22" w:rsidRPr="00833DA9" w:rsidRDefault="00E24A22" w:rsidP="00E24A22">
            <w:pPr>
              <w:pStyle w:val="Tabletext"/>
            </w:pPr>
            <w:r w:rsidRPr="00833DA9">
              <w:t>Saturation level</w:t>
            </w:r>
          </w:p>
        </w:tc>
        <w:tc>
          <w:tcPr>
            <w:tcW w:w="609" w:type="pct"/>
            <w:tcBorders>
              <w:top w:val="single" w:sz="4" w:space="0" w:color="auto"/>
              <w:left w:val="single" w:sz="4" w:space="0" w:color="auto"/>
              <w:bottom w:val="single" w:sz="4" w:space="0" w:color="auto"/>
              <w:right w:val="single" w:sz="4" w:space="0" w:color="auto"/>
            </w:tcBorders>
            <w:vAlign w:val="center"/>
          </w:tcPr>
          <w:p w14:paraId="482621CC" w14:textId="77777777" w:rsidR="00E24A22" w:rsidRPr="00833DA9" w:rsidRDefault="00E24A22" w:rsidP="00E24A22">
            <w:pPr>
              <w:pStyle w:val="Tabletext"/>
              <w:jc w:val="center"/>
            </w:pPr>
            <w:r w:rsidRPr="00833DA9">
              <w:t>[TBD]</w:t>
            </w:r>
          </w:p>
        </w:tc>
        <w:tc>
          <w:tcPr>
            <w:tcW w:w="848" w:type="pct"/>
            <w:tcBorders>
              <w:top w:val="single" w:sz="4" w:space="0" w:color="auto"/>
              <w:left w:val="single" w:sz="4" w:space="0" w:color="auto"/>
              <w:bottom w:val="single" w:sz="4" w:space="0" w:color="auto"/>
              <w:right w:val="single" w:sz="4" w:space="0" w:color="auto"/>
            </w:tcBorders>
            <w:vAlign w:val="center"/>
          </w:tcPr>
          <w:p w14:paraId="79EB6952" w14:textId="77777777" w:rsidR="00E24A22" w:rsidRPr="00833DA9" w:rsidRDefault="00E24A22" w:rsidP="00E24A22">
            <w:pPr>
              <w:pStyle w:val="Tabletext"/>
            </w:pPr>
            <w:r w:rsidRPr="00833DA9">
              <w:t>[TBD]</w:t>
            </w:r>
          </w:p>
        </w:tc>
        <w:tc>
          <w:tcPr>
            <w:tcW w:w="947" w:type="pct"/>
            <w:tcBorders>
              <w:top w:val="single" w:sz="4" w:space="0" w:color="auto"/>
              <w:left w:val="single" w:sz="4" w:space="0" w:color="auto"/>
              <w:bottom w:val="single" w:sz="4" w:space="0" w:color="auto"/>
              <w:right w:val="single" w:sz="4" w:space="0" w:color="auto"/>
            </w:tcBorders>
            <w:vAlign w:val="center"/>
          </w:tcPr>
          <w:p w14:paraId="5734634D" w14:textId="77777777" w:rsidR="00E24A22" w:rsidRPr="00833DA9" w:rsidRDefault="00E24A22" w:rsidP="00E24A22">
            <w:pPr>
              <w:pStyle w:val="Tabletext"/>
            </w:pPr>
            <w:r w:rsidRPr="00833DA9">
              <w:t>[TBD]</w:t>
            </w:r>
          </w:p>
        </w:tc>
        <w:tc>
          <w:tcPr>
            <w:tcW w:w="842" w:type="pct"/>
            <w:tcBorders>
              <w:top w:val="single" w:sz="4" w:space="0" w:color="auto"/>
              <w:left w:val="single" w:sz="4" w:space="0" w:color="auto"/>
              <w:bottom w:val="single" w:sz="4" w:space="0" w:color="auto"/>
              <w:right w:val="single" w:sz="4" w:space="0" w:color="auto"/>
            </w:tcBorders>
            <w:vAlign w:val="center"/>
          </w:tcPr>
          <w:p w14:paraId="05B9A5BC" w14:textId="36E9BC15" w:rsidR="00E24A22" w:rsidRPr="00833DA9" w:rsidRDefault="00E24A22" w:rsidP="00E24A22">
            <w:pPr>
              <w:pStyle w:val="Tabletext"/>
              <w:rPr>
                <w:ins w:id="220" w:author="Rahman, Mohammed (FAA)" w:date="2021-09-15T09:31:00Z"/>
              </w:rPr>
            </w:pPr>
            <w:ins w:id="221" w:author="Rahman, Mohammed (FAA)" w:date="2021-09-15T10:04:00Z">
              <w:r w:rsidRPr="00833DA9">
                <w:t>[TBD]</w:t>
              </w:r>
            </w:ins>
          </w:p>
        </w:tc>
        <w:tc>
          <w:tcPr>
            <w:tcW w:w="843" w:type="pct"/>
            <w:tcBorders>
              <w:top w:val="single" w:sz="4" w:space="0" w:color="auto"/>
              <w:left w:val="single" w:sz="4" w:space="0" w:color="auto"/>
              <w:bottom w:val="single" w:sz="4" w:space="0" w:color="auto"/>
              <w:right w:val="single" w:sz="4" w:space="0" w:color="auto"/>
            </w:tcBorders>
            <w:vAlign w:val="center"/>
          </w:tcPr>
          <w:p w14:paraId="409977BF" w14:textId="3FE13930" w:rsidR="00E24A22" w:rsidRPr="00833DA9" w:rsidRDefault="00E24A22" w:rsidP="00E24A22">
            <w:pPr>
              <w:pStyle w:val="Tabletext"/>
              <w:rPr>
                <w:ins w:id="222" w:author="Rahman, Mohammed (FAA)" w:date="2021-09-15T09:31:00Z"/>
              </w:rPr>
            </w:pPr>
            <w:ins w:id="223" w:author="Rahman, Mohammed (FAA)" w:date="2021-09-15T10:04:00Z">
              <w:r w:rsidRPr="00833DA9">
                <w:t>[TBD]</w:t>
              </w:r>
            </w:ins>
          </w:p>
        </w:tc>
      </w:tr>
      <w:tr w:rsidR="00E24A22" w:rsidRPr="00AD3114" w14:paraId="23D769DD" w14:textId="5A93AD42"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168D913C" w14:textId="77777777" w:rsidR="00E24A22" w:rsidRPr="00833DA9" w:rsidRDefault="00E24A22" w:rsidP="00E24A22">
            <w:pPr>
              <w:pStyle w:val="Tabletext"/>
            </w:pPr>
            <w:r w:rsidRPr="00833DA9">
              <w:t>Antenna type</w:t>
            </w:r>
          </w:p>
        </w:tc>
        <w:tc>
          <w:tcPr>
            <w:tcW w:w="609" w:type="pct"/>
            <w:tcBorders>
              <w:top w:val="single" w:sz="4" w:space="0" w:color="auto"/>
              <w:left w:val="single" w:sz="4" w:space="0" w:color="auto"/>
              <w:bottom w:val="single" w:sz="4" w:space="0" w:color="auto"/>
              <w:right w:val="single" w:sz="4" w:space="0" w:color="auto"/>
            </w:tcBorders>
          </w:tcPr>
          <w:p w14:paraId="500960D2" w14:textId="77777777" w:rsidR="00E24A22" w:rsidRPr="00833DA9" w:rsidRDefault="00E24A22" w:rsidP="00E24A22">
            <w:pPr>
              <w:pStyle w:val="Tabletext"/>
              <w:jc w:val="center"/>
            </w:pPr>
          </w:p>
        </w:tc>
        <w:tc>
          <w:tcPr>
            <w:tcW w:w="848" w:type="pct"/>
            <w:tcBorders>
              <w:top w:val="single" w:sz="4" w:space="0" w:color="auto"/>
              <w:left w:val="single" w:sz="4" w:space="0" w:color="auto"/>
              <w:bottom w:val="single" w:sz="4" w:space="0" w:color="auto"/>
              <w:right w:val="single" w:sz="4" w:space="0" w:color="auto"/>
            </w:tcBorders>
            <w:vAlign w:val="center"/>
            <w:hideMark/>
          </w:tcPr>
          <w:p w14:paraId="12D430B5" w14:textId="60B55F62" w:rsidR="00E24A22" w:rsidRPr="00833DA9" w:rsidRDefault="00E24A22" w:rsidP="00E24A22">
            <w:pPr>
              <w:pStyle w:val="Tabletext"/>
            </w:pPr>
            <w:ins w:id="224" w:author="Rahman, Mohammed (FAA)" w:date="2021-09-15T10:04:00Z">
              <w:r>
                <w:t xml:space="preserve">Phased </w:t>
              </w:r>
            </w:ins>
            <w:r w:rsidRPr="00833DA9">
              <w:t>Array</w:t>
            </w:r>
          </w:p>
        </w:tc>
        <w:tc>
          <w:tcPr>
            <w:tcW w:w="947" w:type="pct"/>
            <w:tcBorders>
              <w:top w:val="single" w:sz="4" w:space="0" w:color="auto"/>
              <w:left w:val="single" w:sz="4" w:space="0" w:color="auto"/>
              <w:bottom w:val="single" w:sz="4" w:space="0" w:color="auto"/>
              <w:right w:val="single" w:sz="4" w:space="0" w:color="auto"/>
            </w:tcBorders>
            <w:vAlign w:val="center"/>
            <w:hideMark/>
          </w:tcPr>
          <w:p w14:paraId="715D501D" w14:textId="2D734485" w:rsidR="00E24A22" w:rsidRPr="00833DA9" w:rsidRDefault="00E24A22" w:rsidP="00E24A22">
            <w:pPr>
              <w:pStyle w:val="Tabletext"/>
            </w:pPr>
            <w:ins w:id="225" w:author="Rahman, Mohammed (FAA)" w:date="2021-09-15T10:04:00Z">
              <w:r>
                <w:t xml:space="preserve">Phased </w:t>
              </w:r>
            </w:ins>
            <w:r w:rsidRPr="00833DA9">
              <w:t>Array</w:t>
            </w:r>
          </w:p>
        </w:tc>
        <w:tc>
          <w:tcPr>
            <w:tcW w:w="842" w:type="pct"/>
            <w:tcBorders>
              <w:top w:val="single" w:sz="4" w:space="0" w:color="auto"/>
              <w:left w:val="single" w:sz="4" w:space="0" w:color="auto"/>
              <w:bottom w:val="single" w:sz="4" w:space="0" w:color="auto"/>
              <w:right w:val="single" w:sz="4" w:space="0" w:color="auto"/>
            </w:tcBorders>
          </w:tcPr>
          <w:p w14:paraId="3324086E" w14:textId="3BD8C75B" w:rsidR="00E24A22" w:rsidRPr="00833DA9" w:rsidRDefault="00E24A22" w:rsidP="00E24A22">
            <w:pPr>
              <w:pStyle w:val="Tabletext"/>
              <w:rPr>
                <w:ins w:id="226" w:author="Rahman, Mohammed (FAA)" w:date="2021-09-15T09:31:00Z"/>
              </w:rPr>
            </w:pPr>
            <w:ins w:id="227" w:author="Rahman, Mohammed (FAA)" w:date="2021-09-15T10:04:00Z">
              <w:r>
                <w:t xml:space="preserve">Phased </w:t>
              </w:r>
              <w:r w:rsidRPr="00833DA9">
                <w:t>Array</w:t>
              </w:r>
            </w:ins>
          </w:p>
        </w:tc>
        <w:tc>
          <w:tcPr>
            <w:tcW w:w="843" w:type="pct"/>
            <w:tcBorders>
              <w:top w:val="single" w:sz="4" w:space="0" w:color="auto"/>
              <w:left w:val="single" w:sz="4" w:space="0" w:color="auto"/>
              <w:bottom w:val="single" w:sz="4" w:space="0" w:color="auto"/>
              <w:right w:val="single" w:sz="4" w:space="0" w:color="auto"/>
            </w:tcBorders>
          </w:tcPr>
          <w:p w14:paraId="6E6A92C4" w14:textId="18E6D9CA" w:rsidR="00E24A22" w:rsidRPr="00833DA9" w:rsidRDefault="00E24A22" w:rsidP="00E24A22">
            <w:pPr>
              <w:pStyle w:val="Tabletext"/>
              <w:rPr>
                <w:ins w:id="228" w:author="Rahman, Mohammed (FAA)" w:date="2021-09-15T09:31:00Z"/>
              </w:rPr>
            </w:pPr>
            <w:ins w:id="229" w:author="Rahman, Mohammed (FAA)" w:date="2021-09-15T10:04:00Z">
              <w:r>
                <w:t xml:space="preserve">Phased </w:t>
              </w:r>
              <w:r w:rsidRPr="00833DA9">
                <w:t>Array</w:t>
              </w:r>
            </w:ins>
          </w:p>
        </w:tc>
      </w:tr>
      <w:tr w:rsidR="00E24A22" w:rsidRPr="00AD3114" w14:paraId="35685250" w14:textId="098D6896"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1A050A8B" w14:textId="77777777" w:rsidR="00E24A22" w:rsidRPr="00833DA9" w:rsidRDefault="00E24A22" w:rsidP="00E24A22">
            <w:pPr>
              <w:pStyle w:val="Tabletext"/>
            </w:pPr>
            <w:r w:rsidRPr="00833DA9">
              <w:t>Antenna placement</w:t>
            </w:r>
          </w:p>
        </w:tc>
        <w:tc>
          <w:tcPr>
            <w:tcW w:w="609" w:type="pct"/>
            <w:tcBorders>
              <w:top w:val="single" w:sz="4" w:space="0" w:color="auto"/>
              <w:left w:val="single" w:sz="4" w:space="0" w:color="auto"/>
              <w:bottom w:val="single" w:sz="4" w:space="0" w:color="auto"/>
              <w:right w:val="single" w:sz="4" w:space="0" w:color="auto"/>
            </w:tcBorders>
          </w:tcPr>
          <w:p w14:paraId="4E72465E" w14:textId="77777777" w:rsidR="00E24A22" w:rsidRPr="00833DA9" w:rsidRDefault="00E24A22" w:rsidP="00E24A22">
            <w:pPr>
              <w:pStyle w:val="Tabletext"/>
              <w:jc w:val="center"/>
            </w:pPr>
          </w:p>
        </w:tc>
        <w:tc>
          <w:tcPr>
            <w:tcW w:w="848" w:type="pct"/>
            <w:tcBorders>
              <w:top w:val="single" w:sz="4" w:space="0" w:color="auto"/>
              <w:left w:val="single" w:sz="4" w:space="0" w:color="auto"/>
              <w:bottom w:val="single" w:sz="4" w:space="0" w:color="auto"/>
              <w:right w:val="single" w:sz="4" w:space="0" w:color="auto"/>
            </w:tcBorders>
            <w:vAlign w:val="center"/>
            <w:hideMark/>
          </w:tcPr>
          <w:p w14:paraId="1102761E" w14:textId="4D299F99" w:rsidR="00E24A22" w:rsidRPr="00833DA9" w:rsidRDefault="00E24A22" w:rsidP="00E24A22">
            <w:pPr>
              <w:pStyle w:val="Tabletext"/>
            </w:pPr>
            <w:r w:rsidRPr="00833DA9">
              <w:t>Aircraft</w:t>
            </w:r>
            <w:ins w:id="230" w:author="Rahman, Mohammed (FAA)" w:date="2021-09-15T10:05:00Z">
              <w:r>
                <w:t xml:space="preserve"> </w:t>
              </w:r>
            </w:ins>
            <w:ins w:id="231" w:author="Rahman, Mohammed (FAA)" w:date="2021-09-15T12:35:00Z">
              <w:r w:rsidR="00495F01" w:rsidRPr="00495F01">
                <w:t>(manned or unmanned)</w:t>
              </w:r>
            </w:ins>
          </w:p>
        </w:tc>
        <w:tc>
          <w:tcPr>
            <w:tcW w:w="947" w:type="pct"/>
            <w:tcBorders>
              <w:top w:val="single" w:sz="4" w:space="0" w:color="auto"/>
              <w:left w:val="single" w:sz="4" w:space="0" w:color="auto"/>
              <w:bottom w:val="single" w:sz="4" w:space="0" w:color="auto"/>
              <w:right w:val="single" w:sz="4" w:space="0" w:color="auto"/>
            </w:tcBorders>
            <w:vAlign w:val="center"/>
            <w:hideMark/>
          </w:tcPr>
          <w:p w14:paraId="267A1AF1" w14:textId="77777777" w:rsidR="00E24A22" w:rsidRPr="00833DA9" w:rsidRDefault="00E24A22" w:rsidP="00E24A22">
            <w:pPr>
              <w:pStyle w:val="Tabletext"/>
            </w:pPr>
            <w:r w:rsidRPr="00833DA9">
              <w:t>Tower (&lt;20m)</w:t>
            </w:r>
          </w:p>
        </w:tc>
        <w:tc>
          <w:tcPr>
            <w:tcW w:w="842" w:type="pct"/>
            <w:tcBorders>
              <w:top w:val="single" w:sz="4" w:space="0" w:color="auto"/>
              <w:left w:val="single" w:sz="4" w:space="0" w:color="auto"/>
              <w:bottom w:val="single" w:sz="4" w:space="0" w:color="auto"/>
              <w:right w:val="single" w:sz="4" w:space="0" w:color="auto"/>
            </w:tcBorders>
          </w:tcPr>
          <w:p w14:paraId="06DD8795" w14:textId="7F4798FA" w:rsidR="00E24A22" w:rsidRPr="00833DA9" w:rsidRDefault="00E24A22" w:rsidP="00A03DE2">
            <w:pPr>
              <w:pStyle w:val="Tabletext"/>
              <w:spacing w:before="120"/>
            </w:pPr>
            <w:ins w:id="232" w:author="Rahman, Mohammed (FAA)" w:date="2021-09-15T10:05:00Z">
              <w:r w:rsidRPr="00833DA9">
                <w:t>Aircraft</w:t>
              </w:r>
              <w:r>
                <w:t xml:space="preserve"> </w:t>
              </w:r>
            </w:ins>
            <w:ins w:id="233" w:author="Rahman, Mohammed (FAA)" w:date="2021-09-15T12:35:00Z">
              <w:r w:rsidR="00495F01" w:rsidRPr="00495F01">
                <w:t>(manned or unmanned)</w:t>
              </w:r>
            </w:ins>
          </w:p>
        </w:tc>
        <w:tc>
          <w:tcPr>
            <w:tcW w:w="843" w:type="pct"/>
            <w:tcBorders>
              <w:top w:val="single" w:sz="4" w:space="0" w:color="auto"/>
              <w:left w:val="single" w:sz="4" w:space="0" w:color="auto"/>
              <w:bottom w:val="single" w:sz="4" w:space="0" w:color="auto"/>
              <w:right w:val="single" w:sz="4" w:space="0" w:color="auto"/>
            </w:tcBorders>
          </w:tcPr>
          <w:p w14:paraId="10F1EDE1" w14:textId="410FF105" w:rsidR="00E24A22" w:rsidRPr="00833DA9" w:rsidRDefault="00E24A22" w:rsidP="00A03DE2">
            <w:pPr>
              <w:pStyle w:val="Tabletext"/>
              <w:spacing w:before="120"/>
              <w:rPr>
                <w:ins w:id="234" w:author="Rahman, Mohammed (FAA)" w:date="2021-09-15T09:31:00Z"/>
              </w:rPr>
            </w:pPr>
            <w:ins w:id="235" w:author="Rahman, Mohammed (FAA)" w:date="2021-09-15T10:05:00Z">
              <w:r w:rsidRPr="00833DA9">
                <w:t>Tower (&lt;20m)</w:t>
              </w:r>
            </w:ins>
          </w:p>
        </w:tc>
      </w:tr>
      <w:tr w:rsidR="00E24A22" w:rsidRPr="00AD3114" w14:paraId="55A0E14A" w14:textId="2C3F8ABC"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tcPr>
          <w:p w14:paraId="7E2A9AD4" w14:textId="77777777" w:rsidR="00E24A22" w:rsidRPr="00833DA9" w:rsidRDefault="00E24A22" w:rsidP="00E24A22">
            <w:pPr>
              <w:pStyle w:val="Tabletext"/>
            </w:pPr>
          </w:p>
        </w:tc>
        <w:tc>
          <w:tcPr>
            <w:tcW w:w="609" w:type="pct"/>
            <w:tcBorders>
              <w:top w:val="single" w:sz="4" w:space="0" w:color="auto"/>
              <w:left w:val="single" w:sz="4" w:space="0" w:color="auto"/>
              <w:bottom w:val="single" w:sz="4" w:space="0" w:color="auto"/>
              <w:right w:val="single" w:sz="4" w:space="0" w:color="auto"/>
            </w:tcBorders>
          </w:tcPr>
          <w:p w14:paraId="4382BA11" w14:textId="77777777" w:rsidR="00E24A22" w:rsidRPr="00833DA9" w:rsidRDefault="00E24A22" w:rsidP="00E24A22">
            <w:pPr>
              <w:pStyle w:val="Tabletext"/>
              <w:jc w:val="center"/>
            </w:pPr>
          </w:p>
        </w:tc>
        <w:tc>
          <w:tcPr>
            <w:tcW w:w="848" w:type="pct"/>
            <w:tcBorders>
              <w:top w:val="single" w:sz="4" w:space="0" w:color="auto"/>
              <w:left w:val="single" w:sz="4" w:space="0" w:color="auto"/>
              <w:bottom w:val="single" w:sz="4" w:space="0" w:color="auto"/>
              <w:right w:val="single" w:sz="4" w:space="0" w:color="auto"/>
            </w:tcBorders>
            <w:vAlign w:val="center"/>
          </w:tcPr>
          <w:p w14:paraId="0928EC2E" w14:textId="77777777" w:rsidR="00E24A22" w:rsidRPr="00833DA9" w:rsidRDefault="00E24A22" w:rsidP="00E24A22">
            <w:pPr>
              <w:pStyle w:val="Tabletext"/>
            </w:pPr>
          </w:p>
        </w:tc>
        <w:tc>
          <w:tcPr>
            <w:tcW w:w="947" w:type="pct"/>
            <w:tcBorders>
              <w:top w:val="single" w:sz="4" w:space="0" w:color="auto"/>
              <w:left w:val="single" w:sz="4" w:space="0" w:color="auto"/>
              <w:bottom w:val="single" w:sz="4" w:space="0" w:color="auto"/>
              <w:right w:val="single" w:sz="4" w:space="0" w:color="auto"/>
            </w:tcBorders>
            <w:vAlign w:val="center"/>
          </w:tcPr>
          <w:p w14:paraId="01F95790" w14:textId="77777777" w:rsidR="00E24A22" w:rsidRPr="00833DA9" w:rsidRDefault="00E24A22" w:rsidP="00E24A22">
            <w:pPr>
              <w:pStyle w:val="Tabletext"/>
            </w:pPr>
          </w:p>
        </w:tc>
        <w:tc>
          <w:tcPr>
            <w:tcW w:w="842" w:type="pct"/>
            <w:tcBorders>
              <w:top w:val="single" w:sz="4" w:space="0" w:color="auto"/>
              <w:left w:val="single" w:sz="4" w:space="0" w:color="auto"/>
              <w:bottom w:val="single" w:sz="4" w:space="0" w:color="auto"/>
              <w:right w:val="single" w:sz="4" w:space="0" w:color="auto"/>
            </w:tcBorders>
          </w:tcPr>
          <w:p w14:paraId="53481891" w14:textId="77777777" w:rsidR="00E24A22" w:rsidRPr="00833DA9" w:rsidRDefault="00E24A22" w:rsidP="00E24A22">
            <w:pPr>
              <w:pStyle w:val="Tabletext"/>
              <w:rPr>
                <w:ins w:id="236" w:author="Rahman, Mohammed (FAA)" w:date="2021-09-15T09:31:00Z"/>
              </w:rPr>
            </w:pPr>
          </w:p>
        </w:tc>
        <w:tc>
          <w:tcPr>
            <w:tcW w:w="843" w:type="pct"/>
            <w:tcBorders>
              <w:top w:val="single" w:sz="4" w:space="0" w:color="auto"/>
              <w:left w:val="single" w:sz="4" w:space="0" w:color="auto"/>
              <w:bottom w:val="single" w:sz="4" w:space="0" w:color="auto"/>
              <w:right w:val="single" w:sz="4" w:space="0" w:color="auto"/>
            </w:tcBorders>
          </w:tcPr>
          <w:p w14:paraId="1CBA1867" w14:textId="77777777" w:rsidR="00E24A22" w:rsidRPr="00833DA9" w:rsidRDefault="00E24A22" w:rsidP="00E24A22">
            <w:pPr>
              <w:pStyle w:val="Tabletext"/>
              <w:rPr>
                <w:ins w:id="237" w:author="Rahman, Mohammed (FAA)" w:date="2021-09-15T09:31:00Z"/>
              </w:rPr>
            </w:pPr>
          </w:p>
        </w:tc>
      </w:tr>
      <w:tr w:rsidR="00E24A22" w:rsidRPr="00AD3114" w14:paraId="05AD3623" w14:textId="2A46F38C"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17EFB3A5" w14:textId="77777777" w:rsidR="00E24A22" w:rsidRPr="00833DA9" w:rsidRDefault="00E24A22" w:rsidP="00E24A22">
            <w:pPr>
              <w:pStyle w:val="Tabletext"/>
            </w:pPr>
            <w:r w:rsidRPr="00833DA9">
              <w:t>Antenna gain</w:t>
            </w:r>
          </w:p>
        </w:tc>
        <w:tc>
          <w:tcPr>
            <w:tcW w:w="609" w:type="pct"/>
            <w:tcBorders>
              <w:top w:val="single" w:sz="4" w:space="0" w:color="auto"/>
              <w:left w:val="single" w:sz="4" w:space="0" w:color="auto"/>
              <w:bottom w:val="single" w:sz="4" w:space="0" w:color="auto"/>
              <w:right w:val="single" w:sz="4" w:space="0" w:color="auto"/>
            </w:tcBorders>
            <w:hideMark/>
          </w:tcPr>
          <w:p w14:paraId="61CB90AA" w14:textId="77777777" w:rsidR="00E24A22" w:rsidRPr="00833DA9" w:rsidRDefault="00E24A22" w:rsidP="00E24A22">
            <w:pPr>
              <w:pStyle w:val="Tabletext"/>
              <w:jc w:val="center"/>
            </w:pPr>
            <w:proofErr w:type="spellStart"/>
            <w:r w:rsidRPr="00833DA9">
              <w:t>dBi</w:t>
            </w:r>
            <w:proofErr w:type="spellEnd"/>
          </w:p>
        </w:tc>
        <w:tc>
          <w:tcPr>
            <w:tcW w:w="848" w:type="pct"/>
            <w:tcBorders>
              <w:top w:val="single" w:sz="4" w:space="0" w:color="auto"/>
              <w:left w:val="single" w:sz="4" w:space="0" w:color="auto"/>
              <w:bottom w:val="single" w:sz="4" w:space="0" w:color="auto"/>
              <w:right w:val="single" w:sz="4" w:space="0" w:color="auto"/>
            </w:tcBorders>
            <w:vAlign w:val="center"/>
            <w:hideMark/>
          </w:tcPr>
          <w:p w14:paraId="5979ADC9" w14:textId="71575B4F" w:rsidR="00E24A22" w:rsidRPr="00833DA9" w:rsidRDefault="00E24A22" w:rsidP="00E24A22">
            <w:pPr>
              <w:pStyle w:val="Tabletext"/>
            </w:pPr>
            <w:del w:id="238" w:author="Rahman, Mohammed (FAA)" w:date="2021-09-15T10:06:00Z">
              <w:r w:rsidRPr="00833DA9" w:rsidDel="00896C51">
                <w:delText>16</w:delText>
              </w:r>
            </w:del>
            <w:ins w:id="239" w:author="Rahman, Mohammed (FAA)" w:date="2021-09-15T10:06:00Z">
              <w:r>
                <w:t>12</w:t>
              </w:r>
            </w:ins>
          </w:p>
        </w:tc>
        <w:tc>
          <w:tcPr>
            <w:tcW w:w="947" w:type="pct"/>
            <w:tcBorders>
              <w:top w:val="single" w:sz="4" w:space="0" w:color="auto"/>
              <w:left w:val="single" w:sz="4" w:space="0" w:color="auto"/>
              <w:bottom w:val="single" w:sz="4" w:space="0" w:color="auto"/>
              <w:right w:val="single" w:sz="4" w:space="0" w:color="auto"/>
            </w:tcBorders>
            <w:vAlign w:val="center"/>
            <w:hideMark/>
          </w:tcPr>
          <w:p w14:paraId="2C0CE4AB" w14:textId="0844E8EC" w:rsidR="00E24A22" w:rsidRPr="00833DA9" w:rsidRDefault="00E24A22" w:rsidP="00E24A22">
            <w:pPr>
              <w:pStyle w:val="Tabletext"/>
            </w:pPr>
            <w:del w:id="240" w:author="Rahman, Mohammed (FAA)" w:date="2021-09-14T04:58:00Z">
              <w:r w:rsidRPr="00833DA9" w:rsidDel="00EF01C0">
                <w:delText>16</w:delText>
              </w:r>
            </w:del>
            <w:ins w:id="241" w:author="Rahman, Mohammed (FAA)" w:date="2021-09-15T10:06:00Z">
              <w:r>
                <w:t>12</w:t>
              </w:r>
            </w:ins>
          </w:p>
        </w:tc>
        <w:tc>
          <w:tcPr>
            <w:tcW w:w="842" w:type="pct"/>
            <w:tcBorders>
              <w:top w:val="single" w:sz="4" w:space="0" w:color="auto"/>
              <w:left w:val="single" w:sz="4" w:space="0" w:color="auto"/>
              <w:bottom w:val="single" w:sz="4" w:space="0" w:color="auto"/>
              <w:right w:val="single" w:sz="4" w:space="0" w:color="auto"/>
            </w:tcBorders>
          </w:tcPr>
          <w:p w14:paraId="1ECA2C51" w14:textId="11A07263" w:rsidR="00E24A22" w:rsidRPr="00833DA9" w:rsidDel="00EF01C0" w:rsidRDefault="00E24A22" w:rsidP="00E24A22">
            <w:pPr>
              <w:pStyle w:val="Tabletext"/>
              <w:rPr>
                <w:ins w:id="242" w:author="Rahman, Mohammed (FAA)" w:date="2021-09-15T09:31:00Z"/>
              </w:rPr>
            </w:pPr>
            <w:ins w:id="243" w:author="Rahman, Mohammed (FAA)" w:date="2021-09-15T10:06:00Z">
              <w:r>
                <w:t>15</w:t>
              </w:r>
            </w:ins>
          </w:p>
        </w:tc>
        <w:tc>
          <w:tcPr>
            <w:tcW w:w="843" w:type="pct"/>
            <w:tcBorders>
              <w:top w:val="single" w:sz="4" w:space="0" w:color="auto"/>
              <w:left w:val="single" w:sz="4" w:space="0" w:color="auto"/>
              <w:bottom w:val="single" w:sz="4" w:space="0" w:color="auto"/>
              <w:right w:val="single" w:sz="4" w:space="0" w:color="auto"/>
            </w:tcBorders>
          </w:tcPr>
          <w:p w14:paraId="7EFA0A50" w14:textId="6BBA6559" w:rsidR="00E24A22" w:rsidRPr="00833DA9" w:rsidDel="00EF01C0" w:rsidRDefault="00E24A22" w:rsidP="00E24A22">
            <w:pPr>
              <w:pStyle w:val="Tabletext"/>
              <w:rPr>
                <w:ins w:id="244" w:author="Rahman, Mohammed (FAA)" w:date="2021-09-15T09:31:00Z"/>
              </w:rPr>
            </w:pPr>
            <w:ins w:id="245" w:author="Rahman, Mohammed (FAA)" w:date="2021-09-15T10:06:00Z">
              <w:r>
                <w:t>15</w:t>
              </w:r>
            </w:ins>
          </w:p>
        </w:tc>
      </w:tr>
      <w:tr w:rsidR="00E24A22" w:rsidRPr="00AD3114" w14:paraId="683AAD7F" w14:textId="596A91B4"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6102912A" w14:textId="77777777" w:rsidR="00E24A22" w:rsidRPr="00833DA9" w:rsidRDefault="00E24A22" w:rsidP="00E24A22">
            <w:pPr>
              <w:pStyle w:val="Tabletext"/>
            </w:pPr>
            <w:r w:rsidRPr="00833DA9">
              <w:t>First antenna side lobe</w:t>
            </w:r>
          </w:p>
        </w:tc>
        <w:tc>
          <w:tcPr>
            <w:tcW w:w="609" w:type="pct"/>
            <w:tcBorders>
              <w:top w:val="single" w:sz="4" w:space="0" w:color="auto"/>
              <w:left w:val="single" w:sz="4" w:space="0" w:color="auto"/>
              <w:bottom w:val="single" w:sz="4" w:space="0" w:color="auto"/>
              <w:right w:val="single" w:sz="4" w:space="0" w:color="auto"/>
            </w:tcBorders>
            <w:hideMark/>
          </w:tcPr>
          <w:p w14:paraId="3A87D7CB" w14:textId="77777777" w:rsidR="00E24A22" w:rsidRPr="00833DA9" w:rsidRDefault="00E24A22" w:rsidP="00E24A22">
            <w:pPr>
              <w:pStyle w:val="Tabletext"/>
              <w:jc w:val="center"/>
            </w:pPr>
            <w:proofErr w:type="spellStart"/>
            <w:r w:rsidRPr="00833DA9">
              <w:t>dBi</w:t>
            </w:r>
            <w:proofErr w:type="spellEnd"/>
          </w:p>
        </w:tc>
        <w:tc>
          <w:tcPr>
            <w:tcW w:w="848" w:type="pct"/>
            <w:tcBorders>
              <w:top w:val="single" w:sz="4" w:space="0" w:color="auto"/>
              <w:left w:val="single" w:sz="4" w:space="0" w:color="auto"/>
              <w:bottom w:val="single" w:sz="4" w:space="0" w:color="auto"/>
              <w:right w:val="single" w:sz="4" w:space="0" w:color="auto"/>
            </w:tcBorders>
            <w:vAlign w:val="center"/>
            <w:hideMark/>
          </w:tcPr>
          <w:p w14:paraId="086E50EE" w14:textId="6EE6B7F3" w:rsidR="00E24A22" w:rsidRPr="00833DA9" w:rsidRDefault="00E24A22" w:rsidP="00E24A22">
            <w:pPr>
              <w:pStyle w:val="Tabletext"/>
            </w:pPr>
            <w:del w:id="246" w:author="Rahman, Mohammed (FAA)" w:date="2021-09-15T10:06:00Z">
              <w:r w:rsidRPr="00833DA9" w:rsidDel="00896C51">
                <w:delText>[TBD]</w:delText>
              </w:r>
            </w:del>
            <w:ins w:id="247" w:author="Rahman, Mohammed (FAA)" w:date="2021-09-15T10:06:00Z">
              <w:r>
                <w:t xml:space="preserve"> -3 </w:t>
              </w:r>
              <w:proofErr w:type="spellStart"/>
              <w:r>
                <w:t>dBi</w:t>
              </w:r>
              <w:proofErr w:type="spellEnd"/>
              <w:r>
                <w:t xml:space="preserve"> at 50°</w:t>
              </w:r>
            </w:ins>
          </w:p>
        </w:tc>
        <w:tc>
          <w:tcPr>
            <w:tcW w:w="947" w:type="pct"/>
            <w:tcBorders>
              <w:top w:val="single" w:sz="4" w:space="0" w:color="auto"/>
              <w:left w:val="single" w:sz="4" w:space="0" w:color="auto"/>
              <w:bottom w:val="single" w:sz="4" w:space="0" w:color="auto"/>
              <w:right w:val="single" w:sz="4" w:space="0" w:color="auto"/>
            </w:tcBorders>
            <w:vAlign w:val="center"/>
            <w:hideMark/>
          </w:tcPr>
          <w:p w14:paraId="0B236732" w14:textId="7B3EDEDE" w:rsidR="00E24A22" w:rsidRPr="00833DA9" w:rsidRDefault="00E24A22" w:rsidP="00E24A22">
            <w:pPr>
              <w:pStyle w:val="Tabletext"/>
            </w:pPr>
            <w:del w:id="248" w:author="Rahman, Mohammed (FAA)" w:date="2021-09-15T10:06:00Z">
              <w:r w:rsidRPr="00833DA9" w:rsidDel="00896C51">
                <w:delText>[TBD]</w:delText>
              </w:r>
            </w:del>
            <w:ins w:id="249" w:author="Rahman, Mohammed (FAA)" w:date="2021-09-15T10:06:00Z">
              <w:r>
                <w:t xml:space="preserve"> -3 </w:t>
              </w:r>
              <w:proofErr w:type="spellStart"/>
              <w:r>
                <w:t>dBi</w:t>
              </w:r>
              <w:proofErr w:type="spellEnd"/>
              <w:r>
                <w:t xml:space="preserve"> at 50°</w:t>
              </w:r>
            </w:ins>
          </w:p>
        </w:tc>
        <w:tc>
          <w:tcPr>
            <w:tcW w:w="842" w:type="pct"/>
            <w:tcBorders>
              <w:top w:val="single" w:sz="4" w:space="0" w:color="auto"/>
              <w:left w:val="single" w:sz="4" w:space="0" w:color="auto"/>
              <w:bottom w:val="single" w:sz="4" w:space="0" w:color="auto"/>
              <w:right w:val="single" w:sz="4" w:space="0" w:color="auto"/>
            </w:tcBorders>
          </w:tcPr>
          <w:p w14:paraId="67A768C6" w14:textId="2F13C72E" w:rsidR="00E24A22" w:rsidRPr="00833DA9" w:rsidRDefault="00E24A22" w:rsidP="00A03DE2">
            <w:pPr>
              <w:pStyle w:val="Tabletext"/>
              <w:spacing w:before="120"/>
              <w:rPr>
                <w:ins w:id="250" w:author="Rahman, Mohammed (FAA)" w:date="2021-09-15T09:31:00Z"/>
              </w:rPr>
            </w:pPr>
            <w:ins w:id="251" w:author="Rahman, Mohammed (FAA)" w:date="2021-09-15T10:06:00Z">
              <w:r>
                <w:t xml:space="preserve">-14.2 </w:t>
              </w:r>
              <w:proofErr w:type="spellStart"/>
              <w:r>
                <w:t>dBi</w:t>
              </w:r>
              <w:proofErr w:type="spellEnd"/>
              <w:r>
                <w:t xml:space="preserve"> at 52°</w:t>
              </w:r>
            </w:ins>
          </w:p>
        </w:tc>
        <w:tc>
          <w:tcPr>
            <w:tcW w:w="843" w:type="pct"/>
            <w:tcBorders>
              <w:top w:val="single" w:sz="4" w:space="0" w:color="auto"/>
              <w:left w:val="single" w:sz="4" w:space="0" w:color="auto"/>
              <w:bottom w:val="single" w:sz="4" w:space="0" w:color="auto"/>
              <w:right w:val="single" w:sz="4" w:space="0" w:color="auto"/>
            </w:tcBorders>
          </w:tcPr>
          <w:p w14:paraId="68647CEE" w14:textId="7F381AC5" w:rsidR="00E24A22" w:rsidRPr="00833DA9" w:rsidRDefault="00E24A22" w:rsidP="00A03DE2">
            <w:pPr>
              <w:pStyle w:val="Tabletext"/>
              <w:spacing w:before="120"/>
              <w:rPr>
                <w:ins w:id="252" w:author="Rahman, Mohammed (FAA)" w:date="2021-09-15T09:31:00Z"/>
              </w:rPr>
            </w:pPr>
            <w:ins w:id="253" w:author="Rahman, Mohammed (FAA)" w:date="2021-09-15T10:07:00Z">
              <w:r>
                <w:t xml:space="preserve">-14.2 </w:t>
              </w:r>
              <w:proofErr w:type="spellStart"/>
              <w:r>
                <w:t>dBi</w:t>
              </w:r>
              <w:proofErr w:type="spellEnd"/>
              <w:r>
                <w:t xml:space="preserve"> at 52°</w:t>
              </w:r>
            </w:ins>
          </w:p>
        </w:tc>
      </w:tr>
      <w:tr w:rsidR="00E24A22" w:rsidRPr="00AD3114" w14:paraId="240316A8" w14:textId="7219AECB"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2E1ED427" w14:textId="77777777" w:rsidR="00E24A22" w:rsidRPr="00AD3114" w:rsidRDefault="00E24A22" w:rsidP="00E24A22">
            <w:pPr>
              <w:pStyle w:val="Tabletext"/>
            </w:pPr>
            <w:r w:rsidRPr="00AD3114">
              <w:lastRenderedPageBreak/>
              <w:t xml:space="preserve">Horizontal </w:t>
            </w:r>
            <w:proofErr w:type="spellStart"/>
            <w:r w:rsidRPr="00AD3114">
              <w:t>beamwidth</w:t>
            </w:r>
            <w:proofErr w:type="spellEnd"/>
          </w:p>
        </w:tc>
        <w:tc>
          <w:tcPr>
            <w:tcW w:w="609" w:type="pct"/>
            <w:tcBorders>
              <w:top w:val="single" w:sz="4" w:space="0" w:color="auto"/>
              <w:left w:val="single" w:sz="4" w:space="0" w:color="auto"/>
              <w:bottom w:val="single" w:sz="4" w:space="0" w:color="auto"/>
              <w:right w:val="single" w:sz="4" w:space="0" w:color="auto"/>
            </w:tcBorders>
            <w:hideMark/>
          </w:tcPr>
          <w:p w14:paraId="6FBDAF09" w14:textId="77777777" w:rsidR="00E24A22" w:rsidRPr="00AD3114" w:rsidRDefault="00E24A22" w:rsidP="003D7490">
            <w:pPr>
              <w:pStyle w:val="Tabletext"/>
              <w:spacing w:before="120"/>
              <w:jc w:val="center"/>
            </w:pPr>
            <w:r w:rsidRPr="00AD3114">
              <w:t>degrees</w:t>
            </w:r>
          </w:p>
        </w:tc>
        <w:tc>
          <w:tcPr>
            <w:tcW w:w="848" w:type="pct"/>
            <w:tcBorders>
              <w:top w:val="single" w:sz="4" w:space="0" w:color="auto"/>
              <w:left w:val="single" w:sz="4" w:space="0" w:color="auto"/>
              <w:bottom w:val="single" w:sz="4" w:space="0" w:color="auto"/>
              <w:right w:val="single" w:sz="4" w:space="0" w:color="auto"/>
            </w:tcBorders>
            <w:vAlign w:val="center"/>
            <w:hideMark/>
          </w:tcPr>
          <w:p w14:paraId="5AF0E86D" w14:textId="2D398261" w:rsidR="00E24A22" w:rsidRPr="00AD3114" w:rsidRDefault="00E24A22" w:rsidP="00E24A22">
            <w:pPr>
              <w:pStyle w:val="Tabletext"/>
            </w:pPr>
            <w:del w:id="254" w:author="Rahman, Mohammed (FAA)" w:date="2021-09-15T10:07:00Z">
              <w:r w:rsidRPr="00AD3114" w:rsidDel="00896C51">
                <w:delText>[TBD]</w:delText>
              </w:r>
            </w:del>
            <w:ins w:id="255" w:author="Rahman, Mohammed (FAA)" w:date="2021-09-15T10:07:00Z">
              <w:r>
                <w:t>40</w:t>
              </w:r>
            </w:ins>
          </w:p>
        </w:tc>
        <w:tc>
          <w:tcPr>
            <w:tcW w:w="947" w:type="pct"/>
            <w:tcBorders>
              <w:top w:val="single" w:sz="4" w:space="0" w:color="auto"/>
              <w:left w:val="single" w:sz="4" w:space="0" w:color="auto"/>
              <w:bottom w:val="single" w:sz="4" w:space="0" w:color="auto"/>
              <w:right w:val="single" w:sz="4" w:space="0" w:color="auto"/>
            </w:tcBorders>
            <w:vAlign w:val="center"/>
            <w:hideMark/>
          </w:tcPr>
          <w:p w14:paraId="671176AF" w14:textId="68807231" w:rsidR="00E24A22" w:rsidRPr="00AD3114" w:rsidRDefault="00E24A22" w:rsidP="00E24A22">
            <w:pPr>
              <w:pStyle w:val="Tabletext"/>
            </w:pPr>
            <w:del w:id="256" w:author="Rahman, Mohammed (FAA)" w:date="2021-09-15T10:07:00Z">
              <w:r w:rsidRPr="00AD3114" w:rsidDel="00896C51">
                <w:delText>[TBD]</w:delText>
              </w:r>
            </w:del>
            <w:ins w:id="257" w:author="Rahman, Mohammed (FAA)" w:date="2021-09-15T10:07:00Z">
              <w:r>
                <w:t>40</w:t>
              </w:r>
            </w:ins>
          </w:p>
        </w:tc>
        <w:tc>
          <w:tcPr>
            <w:tcW w:w="842" w:type="pct"/>
            <w:tcBorders>
              <w:top w:val="single" w:sz="4" w:space="0" w:color="auto"/>
              <w:left w:val="single" w:sz="4" w:space="0" w:color="auto"/>
              <w:bottom w:val="single" w:sz="4" w:space="0" w:color="auto"/>
              <w:right w:val="single" w:sz="4" w:space="0" w:color="auto"/>
            </w:tcBorders>
          </w:tcPr>
          <w:p w14:paraId="61758C78" w14:textId="347E0FF1" w:rsidR="00E24A22" w:rsidRPr="00AD3114" w:rsidRDefault="00E24A22" w:rsidP="00A03DE2">
            <w:pPr>
              <w:pStyle w:val="Tabletext"/>
              <w:spacing w:before="120"/>
              <w:rPr>
                <w:ins w:id="258" w:author="Rahman, Mohammed (FAA)" w:date="2021-09-15T09:31:00Z"/>
              </w:rPr>
            </w:pPr>
            <w:ins w:id="259" w:author="Rahman, Mohammed (FAA)" w:date="2021-09-15T10:07:00Z">
              <w:r>
                <w:t>32</w:t>
              </w:r>
            </w:ins>
          </w:p>
        </w:tc>
        <w:tc>
          <w:tcPr>
            <w:tcW w:w="843" w:type="pct"/>
            <w:tcBorders>
              <w:top w:val="single" w:sz="4" w:space="0" w:color="auto"/>
              <w:left w:val="single" w:sz="4" w:space="0" w:color="auto"/>
              <w:bottom w:val="single" w:sz="4" w:space="0" w:color="auto"/>
              <w:right w:val="single" w:sz="4" w:space="0" w:color="auto"/>
            </w:tcBorders>
          </w:tcPr>
          <w:p w14:paraId="5E539702" w14:textId="2BE0B154" w:rsidR="00E24A22" w:rsidRPr="00AD3114" w:rsidRDefault="00E24A22" w:rsidP="00A03DE2">
            <w:pPr>
              <w:pStyle w:val="Tabletext"/>
              <w:spacing w:before="120"/>
              <w:rPr>
                <w:ins w:id="260" w:author="Rahman, Mohammed (FAA)" w:date="2021-09-15T09:31:00Z"/>
              </w:rPr>
            </w:pPr>
            <w:ins w:id="261" w:author="Rahman, Mohammed (FAA)" w:date="2021-09-15T10:07:00Z">
              <w:r>
                <w:t>32</w:t>
              </w:r>
            </w:ins>
          </w:p>
        </w:tc>
      </w:tr>
      <w:tr w:rsidR="00E24A22" w:rsidRPr="00AD3114" w14:paraId="6BF330A3" w14:textId="47D50BE8"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2588E0E8" w14:textId="77777777" w:rsidR="00E24A22" w:rsidRPr="00AD3114" w:rsidRDefault="00E24A22" w:rsidP="00E24A22">
            <w:pPr>
              <w:pStyle w:val="Tabletext"/>
            </w:pPr>
            <w:r w:rsidRPr="00AD3114">
              <w:t xml:space="preserve">Vertical </w:t>
            </w:r>
            <w:proofErr w:type="spellStart"/>
            <w:r w:rsidRPr="00AD3114">
              <w:t>beamwidth</w:t>
            </w:r>
            <w:proofErr w:type="spellEnd"/>
          </w:p>
        </w:tc>
        <w:tc>
          <w:tcPr>
            <w:tcW w:w="609" w:type="pct"/>
            <w:tcBorders>
              <w:top w:val="single" w:sz="4" w:space="0" w:color="auto"/>
              <w:left w:val="single" w:sz="4" w:space="0" w:color="auto"/>
              <w:bottom w:val="single" w:sz="4" w:space="0" w:color="auto"/>
              <w:right w:val="single" w:sz="4" w:space="0" w:color="auto"/>
            </w:tcBorders>
            <w:hideMark/>
          </w:tcPr>
          <w:p w14:paraId="0F28EEC3" w14:textId="77777777" w:rsidR="00E24A22" w:rsidRPr="00AD3114" w:rsidRDefault="00E24A22" w:rsidP="003D7490">
            <w:pPr>
              <w:pStyle w:val="Tabletext"/>
              <w:spacing w:before="120"/>
              <w:jc w:val="center"/>
            </w:pPr>
            <w:r w:rsidRPr="00AD3114">
              <w:t>degrees</w:t>
            </w:r>
          </w:p>
        </w:tc>
        <w:tc>
          <w:tcPr>
            <w:tcW w:w="848" w:type="pct"/>
            <w:tcBorders>
              <w:top w:val="single" w:sz="4" w:space="0" w:color="auto"/>
              <w:left w:val="single" w:sz="4" w:space="0" w:color="auto"/>
              <w:bottom w:val="single" w:sz="4" w:space="0" w:color="auto"/>
              <w:right w:val="single" w:sz="4" w:space="0" w:color="auto"/>
            </w:tcBorders>
            <w:vAlign w:val="center"/>
            <w:hideMark/>
          </w:tcPr>
          <w:p w14:paraId="305C7772" w14:textId="16ECD1BA" w:rsidR="00E24A22" w:rsidRPr="00AD3114" w:rsidRDefault="00E24A22" w:rsidP="00E24A22">
            <w:pPr>
              <w:pStyle w:val="Tabletext"/>
            </w:pPr>
            <w:del w:id="262" w:author="Rahman, Mohammed (FAA)" w:date="2021-09-15T10:07:00Z">
              <w:r w:rsidRPr="00AD3114" w:rsidDel="00896C51">
                <w:delText>[TBD]</w:delText>
              </w:r>
            </w:del>
            <w:ins w:id="263" w:author="Rahman, Mohammed (FAA)" w:date="2021-09-15T10:07:00Z">
              <w:r>
                <w:t>40</w:t>
              </w:r>
            </w:ins>
          </w:p>
        </w:tc>
        <w:tc>
          <w:tcPr>
            <w:tcW w:w="947" w:type="pct"/>
            <w:tcBorders>
              <w:top w:val="single" w:sz="4" w:space="0" w:color="auto"/>
              <w:left w:val="single" w:sz="4" w:space="0" w:color="auto"/>
              <w:bottom w:val="single" w:sz="4" w:space="0" w:color="auto"/>
              <w:right w:val="single" w:sz="4" w:space="0" w:color="auto"/>
            </w:tcBorders>
            <w:vAlign w:val="center"/>
            <w:hideMark/>
          </w:tcPr>
          <w:p w14:paraId="665F2AA0" w14:textId="4EC6D902" w:rsidR="00E24A22" w:rsidRPr="00AD3114" w:rsidRDefault="00E24A22" w:rsidP="00E24A22">
            <w:pPr>
              <w:pStyle w:val="Tabletext"/>
            </w:pPr>
            <w:del w:id="264" w:author="Rahman, Mohammed (FAA)" w:date="2021-09-15T10:07:00Z">
              <w:r w:rsidRPr="00AD3114" w:rsidDel="00896C51">
                <w:delText>[TBD]</w:delText>
              </w:r>
            </w:del>
            <w:ins w:id="265" w:author="Rahman, Mohammed (FAA)" w:date="2021-09-15T10:07:00Z">
              <w:r>
                <w:t>40</w:t>
              </w:r>
            </w:ins>
          </w:p>
        </w:tc>
        <w:tc>
          <w:tcPr>
            <w:tcW w:w="842" w:type="pct"/>
            <w:tcBorders>
              <w:top w:val="single" w:sz="4" w:space="0" w:color="auto"/>
              <w:left w:val="single" w:sz="4" w:space="0" w:color="auto"/>
              <w:bottom w:val="single" w:sz="4" w:space="0" w:color="auto"/>
              <w:right w:val="single" w:sz="4" w:space="0" w:color="auto"/>
            </w:tcBorders>
          </w:tcPr>
          <w:p w14:paraId="4E9AD2B2" w14:textId="643261B1" w:rsidR="00E24A22" w:rsidRPr="00AD3114" w:rsidRDefault="00E24A22" w:rsidP="00A03DE2">
            <w:pPr>
              <w:pStyle w:val="Tabletext"/>
              <w:spacing w:before="120"/>
              <w:rPr>
                <w:ins w:id="266" w:author="Rahman, Mohammed (FAA)" w:date="2021-09-15T09:31:00Z"/>
              </w:rPr>
            </w:pPr>
            <w:ins w:id="267" w:author="Rahman, Mohammed (FAA)" w:date="2021-09-15T10:07:00Z">
              <w:r>
                <w:t>28</w:t>
              </w:r>
            </w:ins>
          </w:p>
        </w:tc>
        <w:tc>
          <w:tcPr>
            <w:tcW w:w="843" w:type="pct"/>
            <w:tcBorders>
              <w:top w:val="single" w:sz="4" w:space="0" w:color="auto"/>
              <w:left w:val="single" w:sz="4" w:space="0" w:color="auto"/>
              <w:bottom w:val="single" w:sz="4" w:space="0" w:color="auto"/>
              <w:right w:val="single" w:sz="4" w:space="0" w:color="auto"/>
            </w:tcBorders>
          </w:tcPr>
          <w:p w14:paraId="53369780" w14:textId="2DA8AFC2" w:rsidR="00E24A22" w:rsidRPr="00AD3114" w:rsidRDefault="00E24A22" w:rsidP="00A03DE2">
            <w:pPr>
              <w:pStyle w:val="Tabletext"/>
              <w:spacing w:before="120"/>
              <w:rPr>
                <w:ins w:id="268" w:author="Rahman, Mohammed (FAA)" w:date="2021-09-15T09:31:00Z"/>
              </w:rPr>
            </w:pPr>
            <w:ins w:id="269" w:author="Rahman, Mohammed (FAA)" w:date="2021-09-15T10:07:00Z">
              <w:r>
                <w:t>28</w:t>
              </w:r>
            </w:ins>
          </w:p>
        </w:tc>
      </w:tr>
      <w:tr w:rsidR="00E24A22" w:rsidRPr="00AD3114" w14:paraId="197EC3AA" w14:textId="705EE9A1"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6B9DC85C" w14:textId="77777777" w:rsidR="00E24A22" w:rsidRPr="00AD3114" w:rsidRDefault="00E24A22" w:rsidP="00E24A22">
            <w:pPr>
              <w:pStyle w:val="Tabletext"/>
            </w:pPr>
            <w:r w:rsidRPr="00AD3114">
              <w:t>Polarization</w:t>
            </w:r>
          </w:p>
        </w:tc>
        <w:tc>
          <w:tcPr>
            <w:tcW w:w="609" w:type="pct"/>
            <w:tcBorders>
              <w:top w:val="single" w:sz="4" w:space="0" w:color="auto"/>
              <w:left w:val="single" w:sz="4" w:space="0" w:color="auto"/>
              <w:bottom w:val="single" w:sz="4" w:space="0" w:color="auto"/>
              <w:right w:val="single" w:sz="4" w:space="0" w:color="auto"/>
            </w:tcBorders>
          </w:tcPr>
          <w:p w14:paraId="1F1C6809" w14:textId="77777777" w:rsidR="00E24A22" w:rsidRPr="00AD3114" w:rsidRDefault="00E24A22" w:rsidP="00E24A22">
            <w:pPr>
              <w:pStyle w:val="Tabletext"/>
              <w:jc w:val="center"/>
            </w:pPr>
          </w:p>
        </w:tc>
        <w:tc>
          <w:tcPr>
            <w:tcW w:w="848" w:type="pct"/>
            <w:tcBorders>
              <w:top w:val="single" w:sz="4" w:space="0" w:color="auto"/>
              <w:left w:val="single" w:sz="4" w:space="0" w:color="auto"/>
              <w:bottom w:val="single" w:sz="4" w:space="0" w:color="auto"/>
              <w:right w:val="single" w:sz="4" w:space="0" w:color="auto"/>
            </w:tcBorders>
            <w:vAlign w:val="center"/>
            <w:hideMark/>
          </w:tcPr>
          <w:p w14:paraId="1FCFE96E" w14:textId="7C945CDF" w:rsidR="00E24A22" w:rsidRPr="00AD3114" w:rsidRDefault="00E24A22" w:rsidP="00E24A22">
            <w:pPr>
              <w:pStyle w:val="Tabletext"/>
            </w:pPr>
            <w:del w:id="270" w:author="Rahman, Mohammed (FAA)" w:date="2021-09-15T10:08:00Z">
              <w:r w:rsidRPr="00AD3114" w:rsidDel="00896C51">
                <w:delText>[TBD]</w:delText>
              </w:r>
            </w:del>
            <w:ins w:id="271" w:author="Rahman, Mohammed (FAA)" w:date="2021-09-15T10:08:00Z">
              <w:r>
                <w:t xml:space="preserve"> Vertical</w:t>
              </w:r>
            </w:ins>
          </w:p>
        </w:tc>
        <w:tc>
          <w:tcPr>
            <w:tcW w:w="947" w:type="pct"/>
            <w:tcBorders>
              <w:top w:val="single" w:sz="4" w:space="0" w:color="auto"/>
              <w:left w:val="single" w:sz="4" w:space="0" w:color="auto"/>
              <w:bottom w:val="single" w:sz="4" w:space="0" w:color="auto"/>
              <w:right w:val="single" w:sz="4" w:space="0" w:color="auto"/>
            </w:tcBorders>
            <w:vAlign w:val="center"/>
            <w:hideMark/>
          </w:tcPr>
          <w:p w14:paraId="063AD15E" w14:textId="0FBBFFE3" w:rsidR="00E24A22" w:rsidRPr="00AD3114" w:rsidRDefault="00E24A22" w:rsidP="00E24A22">
            <w:pPr>
              <w:pStyle w:val="Tabletext"/>
            </w:pPr>
            <w:del w:id="272" w:author="Rahman, Mohammed (FAA)" w:date="2021-09-15T10:08:00Z">
              <w:r w:rsidRPr="00AD3114" w:rsidDel="00896C51">
                <w:delText>[TBD]</w:delText>
              </w:r>
            </w:del>
            <w:ins w:id="273" w:author="Rahman, Mohammed (FAA)" w:date="2021-09-15T10:08:00Z">
              <w:r>
                <w:t xml:space="preserve"> Vertical</w:t>
              </w:r>
            </w:ins>
          </w:p>
        </w:tc>
        <w:tc>
          <w:tcPr>
            <w:tcW w:w="842" w:type="pct"/>
            <w:tcBorders>
              <w:top w:val="single" w:sz="4" w:space="0" w:color="auto"/>
              <w:left w:val="single" w:sz="4" w:space="0" w:color="auto"/>
              <w:bottom w:val="single" w:sz="4" w:space="0" w:color="auto"/>
              <w:right w:val="single" w:sz="4" w:space="0" w:color="auto"/>
            </w:tcBorders>
            <w:vAlign w:val="center"/>
          </w:tcPr>
          <w:p w14:paraId="0C06935D" w14:textId="1A625B00" w:rsidR="00E24A22" w:rsidRPr="00AD3114" w:rsidRDefault="00E24A22" w:rsidP="00E24A22">
            <w:pPr>
              <w:pStyle w:val="Tabletext"/>
              <w:rPr>
                <w:ins w:id="274" w:author="Rahman, Mohammed (FAA)" w:date="2021-09-15T09:31:00Z"/>
              </w:rPr>
            </w:pPr>
            <w:ins w:id="275" w:author="Rahman, Mohammed (FAA)" w:date="2021-09-15T10:08:00Z">
              <w:r>
                <w:t>Horizontal</w:t>
              </w:r>
            </w:ins>
          </w:p>
        </w:tc>
        <w:tc>
          <w:tcPr>
            <w:tcW w:w="843" w:type="pct"/>
            <w:tcBorders>
              <w:top w:val="single" w:sz="4" w:space="0" w:color="auto"/>
              <w:left w:val="single" w:sz="4" w:space="0" w:color="auto"/>
              <w:bottom w:val="single" w:sz="4" w:space="0" w:color="auto"/>
              <w:right w:val="single" w:sz="4" w:space="0" w:color="auto"/>
            </w:tcBorders>
            <w:vAlign w:val="center"/>
          </w:tcPr>
          <w:p w14:paraId="0435C76B" w14:textId="4A49D788" w:rsidR="00E24A22" w:rsidRPr="00AD3114" w:rsidRDefault="00E24A22" w:rsidP="00E24A22">
            <w:pPr>
              <w:pStyle w:val="Tabletext"/>
              <w:rPr>
                <w:ins w:id="276" w:author="Rahman, Mohammed (FAA)" w:date="2021-09-15T09:31:00Z"/>
              </w:rPr>
            </w:pPr>
            <w:ins w:id="277" w:author="Rahman, Mohammed (FAA)" w:date="2021-09-15T10:08:00Z">
              <w:r>
                <w:t>Horizontal</w:t>
              </w:r>
            </w:ins>
          </w:p>
        </w:tc>
      </w:tr>
      <w:tr w:rsidR="00E24A22" w:rsidRPr="00AD3114" w14:paraId="7C0A00D9" w14:textId="1E300626"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2F25134C" w14:textId="1B2D8316" w:rsidR="00E24A22" w:rsidRPr="00AD3114" w:rsidRDefault="00E24A22" w:rsidP="00E24A22">
            <w:pPr>
              <w:pStyle w:val="Tabletext"/>
            </w:pPr>
            <w:ins w:id="278" w:author="Rahman, Mohammed (FAA)" w:date="2021-09-15T10:12:00Z">
              <w:r>
                <w:t xml:space="preserve">Horizontal </w:t>
              </w:r>
            </w:ins>
            <w:r w:rsidRPr="00AD3114">
              <w:t>Antenna scan</w:t>
            </w:r>
          </w:p>
        </w:tc>
        <w:tc>
          <w:tcPr>
            <w:tcW w:w="609" w:type="pct"/>
            <w:tcBorders>
              <w:top w:val="single" w:sz="4" w:space="0" w:color="auto"/>
              <w:left w:val="single" w:sz="4" w:space="0" w:color="auto"/>
              <w:bottom w:val="single" w:sz="4" w:space="0" w:color="auto"/>
              <w:right w:val="single" w:sz="4" w:space="0" w:color="auto"/>
            </w:tcBorders>
            <w:hideMark/>
          </w:tcPr>
          <w:p w14:paraId="3C62097A" w14:textId="77777777" w:rsidR="00E24A22" w:rsidRPr="00833DA9" w:rsidRDefault="00E24A22" w:rsidP="00E24A22">
            <w:pPr>
              <w:pStyle w:val="Tabletext"/>
              <w:jc w:val="center"/>
            </w:pPr>
            <w:r w:rsidRPr="00833DA9">
              <w:t>degrees</w:t>
            </w:r>
          </w:p>
        </w:tc>
        <w:tc>
          <w:tcPr>
            <w:tcW w:w="848" w:type="pct"/>
            <w:tcBorders>
              <w:top w:val="single" w:sz="4" w:space="0" w:color="auto"/>
              <w:left w:val="single" w:sz="4" w:space="0" w:color="auto"/>
              <w:bottom w:val="single" w:sz="4" w:space="0" w:color="auto"/>
              <w:right w:val="single" w:sz="4" w:space="0" w:color="auto"/>
            </w:tcBorders>
            <w:vAlign w:val="center"/>
            <w:hideMark/>
          </w:tcPr>
          <w:p w14:paraId="18125002" w14:textId="79FED29A" w:rsidR="00E24A22" w:rsidRPr="00833DA9" w:rsidRDefault="00E24A22" w:rsidP="00E24A22">
            <w:pPr>
              <w:pStyle w:val="Tabletext"/>
            </w:pPr>
            <w:del w:id="279" w:author="Rahman, Mohammed (FAA)" w:date="2021-09-15T10:13:00Z">
              <w:r w:rsidRPr="00833DA9" w:rsidDel="00D17F1C">
                <w:delText>120</w:delText>
              </w:r>
            </w:del>
            <w:ins w:id="280" w:author="Rahman, Mohammed (FAA)" w:date="2021-09-15T10:13:00Z">
              <w:r>
                <w:t>±60</w:t>
              </w:r>
            </w:ins>
          </w:p>
        </w:tc>
        <w:tc>
          <w:tcPr>
            <w:tcW w:w="947" w:type="pct"/>
            <w:tcBorders>
              <w:top w:val="single" w:sz="4" w:space="0" w:color="auto"/>
              <w:left w:val="single" w:sz="4" w:space="0" w:color="auto"/>
              <w:bottom w:val="single" w:sz="4" w:space="0" w:color="auto"/>
              <w:right w:val="single" w:sz="4" w:space="0" w:color="auto"/>
            </w:tcBorders>
            <w:vAlign w:val="center"/>
            <w:hideMark/>
          </w:tcPr>
          <w:p w14:paraId="11942988" w14:textId="035F7B54" w:rsidR="00E24A22" w:rsidRPr="00833DA9" w:rsidRDefault="00E24A22" w:rsidP="00E24A22">
            <w:pPr>
              <w:pStyle w:val="Tabletext"/>
            </w:pPr>
            <w:del w:id="281" w:author="Rahman, Mohammed (FAA)" w:date="2021-09-15T10:13:00Z">
              <w:r w:rsidRPr="00833DA9" w:rsidDel="00D17F1C">
                <w:delText>120</w:delText>
              </w:r>
            </w:del>
            <w:ins w:id="282" w:author="Rahman, Mohammed (FAA)" w:date="2021-09-15T10:13:00Z">
              <w:r>
                <w:t>±60</w:t>
              </w:r>
            </w:ins>
          </w:p>
        </w:tc>
        <w:tc>
          <w:tcPr>
            <w:tcW w:w="842" w:type="pct"/>
            <w:tcBorders>
              <w:top w:val="single" w:sz="4" w:space="0" w:color="auto"/>
              <w:left w:val="single" w:sz="4" w:space="0" w:color="auto"/>
              <w:bottom w:val="single" w:sz="4" w:space="0" w:color="auto"/>
              <w:right w:val="single" w:sz="4" w:space="0" w:color="auto"/>
            </w:tcBorders>
          </w:tcPr>
          <w:p w14:paraId="5F534D45" w14:textId="2FC29153" w:rsidR="00E24A22" w:rsidRPr="00833DA9" w:rsidRDefault="00E24A22" w:rsidP="00A03DE2">
            <w:pPr>
              <w:pStyle w:val="Tabletext"/>
              <w:spacing w:before="120"/>
              <w:rPr>
                <w:ins w:id="283" w:author="Rahman, Mohammed (FAA)" w:date="2021-09-15T09:31:00Z"/>
              </w:rPr>
            </w:pPr>
            <w:ins w:id="284" w:author="Rahman, Mohammed (FAA)" w:date="2021-09-15T10:13:00Z">
              <w:r>
                <w:t>±60</w:t>
              </w:r>
            </w:ins>
          </w:p>
        </w:tc>
        <w:tc>
          <w:tcPr>
            <w:tcW w:w="843" w:type="pct"/>
            <w:tcBorders>
              <w:top w:val="single" w:sz="4" w:space="0" w:color="auto"/>
              <w:left w:val="single" w:sz="4" w:space="0" w:color="auto"/>
              <w:bottom w:val="single" w:sz="4" w:space="0" w:color="auto"/>
              <w:right w:val="single" w:sz="4" w:space="0" w:color="auto"/>
            </w:tcBorders>
          </w:tcPr>
          <w:p w14:paraId="3368B513" w14:textId="05F09245" w:rsidR="00E24A22" w:rsidRPr="00833DA9" w:rsidRDefault="00E24A22" w:rsidP="00A03DE2">
            <w:pPr>
              <w:pStyle w:val="Tabletext"/>
              <w:spacing w:before="120"/>
              <w:rPr>
                <w:ins w:id="285" w:author="Rahman, Mohammed (FAA)" w:date="2021-09-15T09:31:00Z"/>
              </w:rPr>
            </w:pPr>
            <w:ins w:id="286" w:author="Rahman, Mohammed (FAA)" w:date="2021-09-15T10:13:00Z">
              <w:r>
                <w:t>±60</w:t>
              </w:r>
            </w:ins>
          </w:p>
        </w:tc>
      </w:tr>
      <w:tr w:rsidR="00E24A22" w:rsidRPr="00AD3114" w14:paraId="14811A52" w14:textId="77777777" w:rsidTr="00896C51">
        <w:trPr>
          <w:jc w:val="center"/>
          <w:ins w:id="287" w:author="Rahman, Mohammed (FAA)" w:date="2021-09-15T10:12:00Z"/>
        </w:trPr>
        <w:tc>
          <w:tcPr>
            <w:tcW w:w="911" w:type="pct"/>
            <w:tcBorders>
              <w:top w:val="single" w:sz="4" w:space="0" w:color="auto"/>
              <w:left w:val="single" w:sz="4" w:space="0" w:color="auto"/>
              <w:bottom w:val="single" w:sz="4" w:space="0" w:color="auto"/>
              <w:right w:val="single" w:sz="4" w:space="0" w:color="auto"/>
            </w:tcBorders>
            <w:vAlign w:val="center"/>
          </w:tcPr>
          <w:p w14:paraId="0936F071" w14:textId="2F4B33F6" w:rsidR="00E24A22" w:rsidRPr="00AD3114" w:rsidRDefault="00E24A22" w:rsidP="00E24A22">
            <w:pPr>
              <w:pStyle w:val="Tabletext"/>
              <w:rPr>
                <w:ins w:id="288" w:author="Rahman, Mohammed (FAA)" w:date="2021-09-15T10:12:00Z"/>
              </w:rPr>
            </w:pPr>
            <w:ins w:id="289" w:author="Rahman, Mohammed (FAA)" w:date="2021-09-15T10:12:00Z">
              <w:r>
                <w:t xml:space="preserve">Vertical </w:t>
              </w:r>
              <w:r w:rsidRPr="00AD3114">
                <w:t>Antenna scan</w:t>
              </w:r>
            </w:ins>
          </w:p>
        </w:tc>
        <w:tc>
          <w:tcPr>
            <w:tcW w:w="609" w:type="pct"/>
            <w:tcBorders>
              <w:top w:val="single" w:sz="4" w:space="0" w:color="auto"/>
              <w:left w:val="single" w:sz="4" w:space="0" w:color="auto"/>
              <w:bottom w:val="single" w:sz="4" w:space="0" w:color="auto"/>
              <w:right w:val="single" w:sz="4" w:space="0" w:color="auto"/>
            </w:tcBorders>
          </w:tcPr>
          <w:p w14:paraId="1BB2CE42" w14:textId="6E4A8067" w:rsidR="00E24A22" w:rsidRPr="00833DA9" w:rsidRDefault="00E24A22" w:rsidP="003D7490">
            <w:pPr>
              <w:pStyle w:val="Tabletext"/>
              <w:spacing w:before="120"/>
              <w:jc w:val="center"/>
              <w:rPr>
                <w:ins w:id="290" w:author="Rahman, Mohammed (FAA)" w:date="2021-09-15T10:12:00Z"/>
              </w:rPr>
            </w:pPr>
            <w:ins w:id="291" w:author="Rahman, Mohammed (FAA)" w:date="2021-09-15T10:13:00Z">
              <w:r>
                <w:t>degree</w:t>
              </w:r>
            </w:ins>
          </w:p>
        </w:tc>
        <w:tc>
          <w:tcPr>
            <w:tcW w:w="848" w:type="pct"/>
            <w:tcBorders>
              <w:top w:val="single" w:sz="4" w:space="0" w:color="auto"/>
              <w:left w:val="single" w:sz="4" w:space="0" w:color="auto"/>
              <w:bottom w:val="single" w:sz="4" w:space="0" w:color="auto"/>
              <w:right w:val="single" w:sz="4" w:space="0" w:color="auto"/>
            </w:tcBorders>
            <w:vAlign w:val="center"/>
          </w:tcPr>
          <w:p w14:paraId="359F7E16" w14:textId="462E11AD" w:rsidR="00E24A22" w:rsidRPr="00833DA9" w:rsidRDefault="00E24A22" w:rsidP="00E24A22">
            <w:pPr>
              <w:pStyle w:val="Tabletext"/>
              <w:rPr>
                <w:ins w:id="292" w:author="Rahman, Mohammed (FAA)" w:date="2021-09-15T10:12:00Z"/>
              </w:rPr>
            </w:pPr>
            <w:ins w:id="293" w:author="Rahman, Mohammed (FAA)" w:date="2021-09-15T10:13:00Z">
              <w:r>
                <w:t>±20</w:t>
              </w:r>
            </w:ins>
          </w:p>
        </w:tc>
        <w:tc>
          <w:tcPr>
            <w:tcW w:w="947" w:type="pct"/>
            <w:tcBorders>
              <w:top w:val="single" w:sz="4" w:space="0" w:color="auto"/>
              <w:left w:val="single" w:sz="4" w:space="0" w:color="auto"/>
              <w:bottom w:val="single" w:sz="4" w:space="0" w:color="auto"/>
              <w:right w:val="single" w:sz="4" w:space="0" w:color="auto"/>
            </w:tcBorders>
            <w:vAlign w:val="center"/>
          </w:tcPr>
          <w:p w14:paraId="42B4F01A" w14:textId="427E760B" w:rsidR="00E24A22" w:rsidRPr="00833DA9" w:rsidRDefault="00E24A22" w:rsidP="00E24A22">
            <w:pPr>
              <w:pStyle w:val="Tabletext"/>
              <w:rPr>
                <w:ins w:id="294" w:author="Rahman, Mohammed (FAA)" w:date="2021-09-15T10:12:00Z"/>
              </w:rPr>
            </w:pPr>
            <w:ins w:id="295" w:author="Rahman, Mohammed (FAA)" w:date="2021-09-15T10:13:00Z">
              <w:r>
                <w:t>±20</w:t>
              </w:r>
            </w:ins>
          </w:p>
        </w:tc>
        <w:tc>
          <w:tcPr>
            <w:tcW w:w="842" w:type="pct"/>
            <w:tcBorders>
              <w:top w:val="single" w:sz="4" w:space="0" w:color="auto"/>
              <w:left w:val="single" w:sz="4" w:space="0" w:color="auto"/>
              <w:bottom w:val="single" w:sz="4" w:space="0" w:color="auto"/>
              <w:right w:val="single" w:sz="4" w:space="0" w:color="auto"/>
            </w:tcBorders>
          </w:tcPr>
          <w:p w14:paraId="326BF4AE" w14:textId="163A340A" w:rsidR="00E24A22" w:rsidRPr="00833DA9" w:rsidRDefault="00E24A22" w:rsidP="00A03DE2">
            <w:pPr>
              <w:pStyle w:val="Tabletext"/>
              <w:spacing w:before="120"/>
              <w:rPr>
                <w:ins w:id="296" w:author="Rahman, Mohammed (FAA)" w:date="2021-09-15T10:12:00Z"/>
              </w:rPr>
            </w:pPr>
            <w:ins w:id="297" w:author="Rahman, Mohammed (FAA)" w:date="2021-09-15T10:13:00Z">
              <w:r>
                <w:t>±60</w:t>
              </w:r>
            </w:ins>
          </w:p>
        </w:tc>
        <w:tc>
          <w:tcPr>
            <w:tcW w:w="843" w:type="pct"/>
            <w:tcBorders>
              <w:top w:val="single" w:sz="4" w:space="0" w:color="auto"/>
              <w:left w:val="single" w:sz="4" w:space="0" w:color="auto"/>
              <w:bottom w:val="single" w:sz="4" w:space="0" w:color="auto"/>
              <w:right w:val="single" w:sz="4" w:space="0" w:color="auto"/>
            </w:tcBorders>
          </w:tcPr>
          <w:p w14:paraId="72968BE1" w14:textId="485F830D" w:rsidR="00E24A22" w:rsidRPr="00833DA9" w:rsidRDefault="00E24A22" w:rsidP="00A03DE2">
            <w:pPr>
              <w:pStyle w:val="Tabletext"/>
              <w:spacing w:before="120"/>
              <w:rPr>
                <w:ins w:id="298" w:author="Rahman, Mohammed (FAA)" w:date="2021-09-15T10:12:00Z"/>
              </w:rPr>
            </w:pPr>
            <w:ins w:id="299" w:author="Rahman, Mohammed (FAA)" w:date="2021-09-15T10:13:00Z">
              <w:r>
                <w:t>±60</w:t>
              </w:r>
            </w:ins>
          </w:p>
        </w:tc>
      </w:tr>
      <w:tr w:rsidR="00E24A22" w:rsidRPr="00AD3114" w14:paraId="1028F01F" w14:textId="52F76880" w:rsidTr="005174E0">
        <w:trPr>
          <w:jc w:val="center"/>
        </w:trPr>
        <w:tc>
          <w:tcPr>
            <w:tcW w:w="911" w:type="pct"/>
            <w:tcBorders>
              <w:top w:val="single" w:sz="4" w:space="0" w:color="auto"/>
              <w:left w:val="single" w:sz="4" w:space="0" w:color="auto"/>
              <w:bottom w:val="single" w:sz="4" w:space="0" w:color="auto"/>
              <w:right w:val="single" w:sz="4" w:space="0" w:color="auto"/>
            </w:tcBorders>
            <w:vAlign w:val="center"/>
            <w:hideMark/>
          </w:tcPr>
          <w:p w14:paraId="26CF78BF" w14:textId="77777777" w:rsidR="00E24A22" w:rsidRPr="00AD3114" w:rsidRDefault="00E24A22" w:rsidP="00E24A22">
            <w:pPr>
              <w:pStyle w:val="Tabletext"/>
            </w:pPr>
            <w:r w:rsidRPr="00AD3114">
              <w:t>Protection criteria [</w:t>
            </w:r>
            <w:r w:rsidRPr="00AD3114">
              <w:rPr>
                <w:i/>
                <w:iCs/>
              </w:rPr>
              <w:t>I/N</w:t>
            </w:r>
            <w:r w:rsidRPr="00AD3114">
              <w:t xml:space="preserve"> or false detection ratio]</w:t>
            </w:r>
          </w:p>
        </w:tc>
        <w:tc>
          <w:tcPr>
            <w:tcW w:w="609" w:type="pct"/>
            <w:tcBorders>
              <w:top w:val="single" w:sz="4" w:space="0" w:color="auto"/>
              <w:left w:val="single" w:sz="4" w:space="0" w:color="auto"/>
              <w:bottom w:val="single" w:sz="4" w:space="0" w:color="auto"/>
              <w:right w:val="single" w:sz="4" w:space="0" w:color="auto"/>
            </w:tcBorders>
            <w:hideMark/>
          </w:tcPr>
          <w:p w14:paraId="675CAA01" w14:textId="77777777" w:rsidR="005E3582" w:rsidRDefault="005E3582" w:rsidP="00E24A22">
            <w:pPr>
              <w:pStyle w:val="Tabletext"/>
              <w:jc w:val="center"/>
              <w:rPr>
                <w:ins w:id="300" w:author="Rahman, Mohammed (FAA)" w:date="2021-09-15T13:35:00Z"/>
              </w:rPr>
            </w:pPr>
          </w:p>
          <w:p w14:paraId="0058113B" w14:textId="0B661C69" w:rsidR="00E24A22" w:rsidRPr="00AD3114" w:rsidRDefault="00E24A22" w:rsidP="00E24A22">
            <w:pPr>
              <w:pStyle w:val="Tabletext"/>
              <w:jc w:val="center"/>
            </w:pPr>
            <w:r w:rsidRPr="00AD3114">
              <w:t>dB</w:t>
            </w:r>
          </w:p>
        </w:tc>
        <w:tc>
          <w:tcPr>
            <w:tcW w:w="848" w:type="pct"/>
            <w:tcBorders>
              <w:top w:val="single" w:sz="4" w:space="0" w:color="auto"/>
              <w:left w:val="single" w:sz="4" w:space="0" w:color="auto"/>
              <w:bottom w:val="single" w:sz="4" w:space="0" w:color="auto"/>
              <w:right w:val="single" w:sz="4" w:space="0" w:color="auto"/>
            </w:tcBorders>
            <w:vAlign w:val="center"/>
            <w:hideMark/>
          </w:tcPr>
          <w:p w14:paraId="4D99AFBE" w14:textId="14FB7AFB" w:rsidR="00E24A22" w:rsidRPr="00AD3114" w:rsidRDefault="00E24A22" w:rsidP="00E24A22">
            <w:pPr>
              <w:pStyle w:val="Tabletext"/>
            </w:pPr>
            <w:r w:rsidRPr="00AD3114">
              <w:t>[TBD]</w:t>
            </w:r>
          </w:p>
        </w:tc>
        <w:tc>
          <w:tcPr>
            <w:tcW w:w="947" w:type="pct"/>
            <w:tcBorders>
              <w:top w:val="single" w:sz="4" w:space="0" w:color="auto"/>
              <w:left w:val="single" w:sz="4" w:space="0" w:color="auto"/>
              <w:bottom w:val="single" w:sz="4" w:space="0" w:color="auto"/>
              <w:right w:val="single" w:sz="4" w:space="0" w:color="auto"/>
            </w:tcBorders>
            <w:vAlign w:val="center"/>
            <w:hideMark/>
          </w:tcPr>
          <w:p w14:paraId="1BF7E56B" w14:textId="77777777" w:rsidR="00E24A22" w:rsidRPr="00AD3114" w:rsidRDefault="00E24A22" w:rsidP="00E24A22">
            <w:pPr>
              <w:pStyle w:val="Tabletext"/>
            </w:pPr>
            <w:r w:rsidRPr="00AD3114">
              <w:t>[TBD]</w:t>
            </w:r>
          </w:p>
        </w:tc>
        <w:tc>
          <w:tcPr>
            <w:tcW w:w="842" w:type="pct"/>
            <w:tcBorders>
              <w:top w:val="single" w:sz="4" w:space="0" w:color="auto"/>
              <w:left w:val="single" w:sz="4" w:space="0" w:color="auto"/>
              <w:bottom w:val="single" w:sz="4" w:space="0" w:color="auto"/>
              <w:right w:val="single" w:sz="4" w:space="0" w:color="auto"/>
            </w:tcBorders>
          </w:tcPr>
          <w:p w14:paraId="32CDCEFC" w14:textId="49D46E36" w:rsidR="00E24A22" w:rsidRPr="00AD3114" w:rsidRDefault="00E24A22" w:rsidP="005E3582">
            <w:pPr>
              <w:pStyle w:val="Tabletext"/>
              <w:spacing w:before="240"/>
            </w:pPr>
            <w:ins w:id="301" w:author="Rahman, Mohammed (FAA)" w:date="2021-09-15T10:14:00Z">
              <w:r w:rsidRPr="00AD3114">
                <w:t>[TBD]</w:t>
              </w:r>
            </w:ins>
          </w:p>
        </w:tc>
        <w:tc>
          <w:tcPr>
            <w:tcW w:w="843" w:type="pct"/>
            <w:tcBorders>
              <w:top w:val="single" w:sz="4" w:space="0" w:color="auto"/>
              <w:left w:val="single" w:sz="4" w:space="0" w:color="auto"/>
              <w:bottom w:val="single" w:sz="4" w:space="0" w:color="auto"/>
              <w:right w:val="single" w:sz="4" w:space="0" w:color="auto"/>
            </w:tcBorders>
          </w:tcPr>
          <w:p w14:paraId="7870E517" w14:textId="2AEFA8E5" w:rsidR="00E24A22" w:rsidRPr="00AD3114" w:rsidRDefault="00E24A22" w:rsidP="005E3582">
            <w:pPr>
              <w:pStyle w:val="Tabletext"/>
              <w:spacing w:before="240"/>
              <w:rPr>
                <w:ins w:id="302" w:author="Rahman, Mohammed (FAA)" w:date="2021-09-15T09:31:00Z"/>
              </w:rPr>
            </w:pPr>
            <w:ins w:id="303" w:author="Rahman, Mohammed (FAA)" w:date="2021-09-15T10:14:00Z">
              <w:r w:rsidRPr="00AD3114">
                <w:t>[TBD]</w:t>
              </w:r>
            </w:ins>
          </w:p>
        </w:tc>
      </w:tr>
    </w:tbl>
    <w:p w14:paraId="0D909C39" w14:textId="18195062" w:rsidR="00494ED0" w:rsidRDefault="00581B87" w:rsidP="00E24A22">
      <w:pPr>
        <w:pStyle w:val="Tablefin"/>
        <w:rPr>
          <w:ins w:id="304" w:author="Rahman, Mohammed (FAA)" w:date="2021-09-15T12:30:00Z"/>
        </w:rPr>
      </w:pPr>
      <w:ins w:id="305" w:author="Rahman, Mohammed (FAA)" w:date="2021-09-15T12:30:00Z">
        <w:r>
          <w:t xml:space="preserve">Notes: </w:t>
        </w:r>
      </w:ins>
    </w:p>
    <w:p w14:paraId="1E2D7447" w14:textId="4B6A7DDD" w:rsidR="00581B87" w:rsidRPr="00AD3114" w:rsidRDefault="00BE6B1F" w:rsidP="00E24A22">
      <w:pPr>
        <w:pStyle w:val="Tablefin"/>
      </w:pPr>
      <w:ins w:id="306" w:author="Rahman, Mohammed (FAA)" w:date="2021-09-15T12:31:00Z">
        <w:r>
          <w:t xml:space="preserve">1. </w:t>
        </w:r>
        <w:r w:rsidRPr="00BE6B1F">
          <w:t xml:space="preserve">Radar is pre-programmed at the factory to any </w:t>
        </w:r>
        <w:proofErr w:type="spellStart"/>
        <w:r w:rsidRPr="00BE6B1F">
          <w:t>cent</w:t>
        </w:r>
        <w:r>
          <w:t>er</w:t>
        </w:r>
        <w:proofErr w:type="spellEnd"/>
        <w:r>
          <w:t xml:space="preserve"> frequency inside this band. </w:t>
        </w:r>
        <w:r w:rsidRPr="00BE6B1F">
          <w:t xml:space="preserve">The set range resolution (RR), directly affects BW. </w:t>
        </w:r>
      </w:ins>
      <w:ins w:id="307" w:author="Rahman, Mohammed (FAA)" w:date="2021-09-15T12:32:00Z">
        <w:r>
          <w:t>Therefore,</w:t>
        </w:r>
      </w:ins>
      <w:ins w:id="308" w:author="Rahman, Mohammed (FAA)" w:date="2021-09-15T12:31:00Z">
        <w:r w:rsidRPr="00BE6B1F">
          <w:t xml:space="preserve"> the RR will be a factor when programming the </w:t>
        </w:r>
        <w:proofErr w:type="spellStart"/>
        <w:r w:rsidRPr="00BE6B1F">
          <w:t>center</w:t>
        </w:r>
        <w:proofErr w:type="spellEnd"/>
        <w:r w:rsidRPr="00BE6B1F">
          <w:t xml:space="preserve"> frequency, to ensure that the spectral power is wi</w:t>
        </w:r>
        <w:r>
          <w:t>thin the 15.4 to 15.7 GHz band.</w:t>
        </w:r>
        <w:r w:rsidRPr="00BE6B1F">
          <w:t xml:space="preserve"> For radars set with larger RR (i</w:t>
        </w:r>
      </w:ins>
      <w:ins w:id="309" w:author="Rahman, Mohammed (FAA)" w:date="2021-09-15T13:35:00Z">
        <w:r w:rsidR="005E3582">
          <w:t>.</w:t>
        </w:r>
      </w:ins>
      <w:ins w:id="310" w:author="Rahman, Mohammed (FAA)" w:date="2021-09-15T12:31:00Z">
        <w:r w:rsidRPr="00BE6B1F">
          <w:t>e</w:t>
        </w:r>
      </w:ins>
      <w:ins w:id="311" w:author="Rahman, Mohammed (FAA)" w:date="2021-09-15T13:35:00Z">
        <w:r w:rsidR="005E3582">
          <w:t>.</w:t>
        </w:r>
      </w:ins>
      <w:ins w:id="312" w:author="Rahman, Mohammed (FAA)" w:date="2021-09-15T12:31:00Z">
        <w:r w:rsidRPr="00BE6B1F">
          <w:t xml:space="preserve"> smaller BW’s), multiple radars can be programmed and operated inside the 15.4 to 15.7 GHz band, allowing for coverage of larger areas.</w:t>
        </w:r>
      </w:ins>
    </w:p>
    <w:p w14:paraId="7FC5EAB4" w14:textId="77777777" w:rsidR="00494ED0" w:rsidRPr="00AD3114" w:rsidRDefault="00494ED0" w:rsidP="00E24A22">
      <w:pPr>
        <w:pStyle w:val="Heading1"/>
        <w:spacing w:before="240"/>
      </w:pPr>
      <w:r w:rsidRPr="00AD3114">
        <w:t>3</w:t>
      </w:r>
      <w:r w:rsidRPr="00AD3114">
        <w:tab/>
        <w:t xml:space="preserve">Characteristics of aeronautical </w:t>
      </w:r>
      <w:proofErr w:type="spellStart"/>
      <w:r w:rsidRPr="00AD3114">
        <w:t>radionavigation</w:t>
      </w:r>
      <w:proofErr w:type="spellEnd"/>
      <w:r w:rsidRPr="00AD3114">
        <w:t xml:space="preserve"> landing system</w:t>
      </w:r>
    </w:p>
    <w:p w14:paraId="66C9FDD7" w14:textId="77777777" w:rsidR="00494ED0" w:rsidRPr="00AD3114" w:rsidRDefault="00494ED0" w:rsidP="007B74CF">
      <w:pPr>
        <w:jc w:val="both"/>
      </w:pPr>
      <w:r w:rsidRPr="00AD3114">
        <w:t xml:space="preserve">This system is an electronic landing aid that provides flight path data to an approaching aircraft as the aircraft flies into range of the landing system. </w:t>
      </w:r>
      <w:r w:rsidRPr="00AD3114">
        <w:rPr>
          <w:szCs w:val="24"/>
        </w:rPr>
        <w:t>There are two separate surface transmitters, one for azimuth and one for elevation, as well as a receiver installed on the aircraft. The system utilizes a one-way transmission where the angular information is displayed on a cross-point indicator allowing the aircraft to align itself with the runway.</w:t>
      </w:r>
    </w:p>
    <w:p w14:paraId="6E1C0415" w14:textId="77777777" w:rsidR="00494ED0" w:rsidRPr="00AD3114" w:rsidRDefault="00494ED0" w:rsidP="00E24A22">
      <w:pPr>
        <w:keepNext/>
        <w:jc w:val="both"/>
      </w:pPr>
      <w:r w:rsidRPr="00AD3114">
        <w:t>The technical parameters are provided in Table 2.</w:t>
      </w:r>
    </w:p>
    <w:p w14:paraId="6B1F969B" w14:textId="77777777" w:rsidR="00510F1C" w:rsidRDefault="00510F1C">
      <w:pPr>
        <w:tabs>
          <w:tab w:val="clear" w:pos="1134"/>
          <w:tab w:val="clear" w:pos="1871"/>
          <w:tab w:val="clear" w:pos="2268"/>
        </w:tabs>
        <w:overflowPunct/>
        <w:autoSpaceDE/>
        <w:autoSpaceDN/>
        <w:adjustRightInd/>
        <w:spacing w:before="0"/>
        <w:textAlignment w:val="auto"/>
        <w:rPr>
          <w:caps/>
          <w:sz w:val="20"/>
        </w:rPr>
      </w:pPr>
      <w:r>
        <w:br w:type="page"/>
      </w:r>
    </w:p>
    <w:p w14:paraId="43D597CF" w14:textId="37665033" w:rsidR="00494ED0" w:rsidRPr="00AD3114" w:rsidRDefault="00494ED0" w:rsidP="00E24A22">
      <w:pPr>
        <w:pStyle w:val="TableNo"/>
      </w:pPr>
      <w:r w:rsidRPr="00AD3114">
        <w:lastRenderedPageBreak/>
        <w:t>TABLE 2</w:t>
      </w:r>
    </w:p>
    <w:p w14:paraId="742DB58A" w14:textId="77777777" w:rsidR="00494ED0" w:rsidRPr="00AD3114" w:rsidRDefault="00494ED0" w:rsidP="00E24A22">
      <w:pPr>
        <w:pStyle w:val="Tabletitle"/>
      </w:pPr>
      <w:r w:rsidRPr="00AD3114">
        <w:t>Technical parameters of landing system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1169"/>
        <w:gridCol w:w="2756"/>
        <w:gridCol w:w="2756"/>
      </w:tblGrid>
      <w:tr w:rsidR="00494ED0" w:rsidRPr="00AD3114" w14:paraId="0BC33A07" w14:textId="77777777" w:rsidTr="00E24A22">
        <w:trPr>
          <w:tblHeader/>
          <w:jc w:val="center"/>
        </w:trPr>
        <w:tc>
          <w:tcPr>
            <w:tcW w:w="1531" w:type="pct"/>
            <w:tcBorders>
              <w:top w:val="single" w:sz="4" w:space="0" w:color="auto"/>
              <w:left w:val="single" w:sz="4" w:space="0" w:color="auto"/>
              <w:bottom w:val="single" w:sz="4" w:space="0" w:color="auto"/>
              <w:right w:val="single" w:sz="4" w:space="0" w:color="auto"/>
            </w:tcBorders>
            <w:hideMark/>
          </w:tcPr>
          <w:p w14:paraId="189A6B11" w14:textId="77777777" w:rsidR="00494ED0" w:rsidRPr="00AD3114" w:rsidRDefault="00494ED0" w:rsidP="00E24A22">
            <w:pPr>
              <w:pStyle w:val="Tablehead"/>
            </w:pPr>
            <w:r w:rsidRPr="00AD3114">
              <w:t>Parameter</w:t>
            </w:r>
          </w:p>
        </w:tc>
        <w:tc>
          <w:tcPr>
            <w:tcW w:w="607" w:type="pct"/>
            <w:tcBorders>
              <w:top w:val="single" w:sz="4" w:space="0" w:color="auto"/>
              <w:left w:val="single" w:sz="4" w:space="0" w:color="auto"/>
              <w:bottom w:val="single" w:sz="4" w:space="0" w:color="auto"/>
              <w:right w:val="single" w:sz="4" w:space="0" w:color="auto"/>
            </w:tcBorders>
            <w:hideMark/>
          </w:tcPr>
          <w:p w14:paraId="770A2F6F" w14:textId="77777777" w:rsidR="00494ED0" w:rsidRPr="00AD3114" w:rsidRDefault="00494ED0" w:rsidP="00E24A22">
            <w:pPr>
              <w:pStyle w:val="Tablehead"/>
            </w:pPr>
            <w:r w:rsidRPr="00AD3114">
              <w:t>Units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CCAA15F" w14:textId="77777777" w:rsidR="00494ED0" w:rsidRPr="00AD3114" w:rsidRDefault="00494ED0" w:rsidP="00E24A22">
            <w:pPr>
              <w:pStyle w:val="Tablehead"/>
            </w:pPr>
            <w:r>
              <w:t>T</w:t>
            </w:r>
            <w:r w:rsidRPr="00AD3114">
              <w:t>ransmitter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49D90A7" w14:textId="77777777" w:rsidR="00494ED0" w:rsidRPr="00AD3114" w:rsidRDefault="00494ED0" w:rsidP="00E24A22">
            <w:pPr>
              <w:pStyle w:val="Tablehead"/>
            </w:pPr>
            <w:r w:rsidRPr="00AD3114">
              <w:t>Receiver</w:t>
            </w:r>
          </w:p>
        </w:tc>
      </w:tr>
      <w:tr w:rsidR="00494ED0" w:rsidRPr="00AD3114" w14:paraId="7DC68679"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B95CC79" w14:textId="77777777" w:rsidR="00494ED0" w:rsidRPr="00AD3114" w:rsidRDefault="00494ED0" w:rsidP="00E24A22">
            <w:pPr>
              <w:pStyle w:val="Tabletext"/>
            </w:pPr>
            <w:r w:rsidRPr="00AD3114">
              <w:t>Platform</w:t>
            </w:r>
          </w:p>
        </w:tc>
        <w:tc>
          <w:tcPr>
            <w:tcW w:w="607" w:type="pct"/>
            <w:tcBorders>
              <w:top w:val="single" w:sz="4" w:space="0" w:color="auto"/>
              <w:left w:val="single" w:sz="4" w:space="0" w:color="auto"/>
              <w:bottom w:val="single" w:sz="4" w:space="0" w:color="auto"/>
              <w:right w:val="single" w:sz="4" w:space="0" w:color="auto"/>
            </w:tcBorders>
          </w:tcPr>
          <w:p w14:paraId="1CD22510" w14:textId="77777777" w:rsidR="00494ED0" w:rsidRPr="00AD3114"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44E487E4" w14:textId="77777777" w:rsidR="00494ED0" w:rsidRPr="00AD3114" w:rsidRDefault="00494ED0" w:rsidP="00E24A22">
            <w:pPr>
              <w:pStyle w:val="Tabletext"/>
            </w:pPr>
            <w:r w:rsidRPr="00AD3114">
              <w:t xml:space="preserve">Land/Ship </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E3E0EB2" w14:textId="77777777" w:rsidR="00494ED0" w:rsidRPr="00AD3114" w:rsidRDefault="00494ED0" w:rsidP="00E24A22">
            <w:pPr>
              <w:pStyle w:val="Tabletext"/>
            </w:pPr>
            <w:r w:rsidRPr="00AD3114">
              <w:t>Aircraft</w:t>
            </w:r>
          </w:p>
        </w:tc>
      </w:tr>
      <w:tr w:rsidR="00494ED0" w:rsidRPr="00AD3114" w14:paraId="2466BDF0"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421B88F" w14:textId="77777777" w:rsidR="00494ED0" w:rsidRPr="00AD3114" w:rsidRDefault="00494ED0" w:rsidP="00E24A22">
            <w:pPr>
              <w:pStyle w:val="Tabletext"/>
            </w:pPr>
            <w:r w:rsidRPr="00AD3114">
              <w:t xml:space="preserve">Platform height </w:t>
            </w:r>
          </w:p>
        </w:tc>
        <w:tc>
          <w:tcPr>
            <w:tcW w:w="607" w:type="pct"/>
            <w:tcBorders>
              <w:top w:val="single" w:sz="4" w:space="0" w:color="auto"/>
              <w:left w:val="single" w:sz="4" w:space="0" w:color="auto"/>
              <w:bottom w:val="single" w:sz="4" w:space="0" w:color="auto"/>
              <w:right w:val="single" w:sz="4" w:space="0" w:color="auto"/>
            </w:tcBorders>
            <w:hideMark/>
          </w:tcPr>
          <w:p w14:paraId="5CB20F4D" w14:textId="77777777" w:rsidR="00494ED0" w:rsidRPr="00AD3114" w:rsidRDefault="00494ED0" w:rsidP="00E24A22">
            <w:pPr>
              <w:pStyle w:val="Tabletext"/>
              <w:jc w:val="center"/>
            </w:pPr>
            <w:r w:rsidRPr="00AD3114">
              <w:t>km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601F682" w14:textId="77777777" w:rsidR="00494ED0" w:rsidRPr="00AD3114" w:rsidRDefault="00494ED0" w:rsidP="00E24A22">
            <w:pPr>
              <w:pStyle w:val="Tabletext"/>
            </w:pPr>
            <w:r w:rsidRPr="00AD3114">
              <w:t>Land: 0.01</w:t>
            </w:r>
            <w:r w:rsidRPr="00AD3114">
              <w:br/>
              <w:t>Ship: 0.015-0.024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45AA489" w14:textId="77777777" w:rsidR="00494ED0" w:rsidRPr="00AD3114" w:rsidRDefault="00494ED0" w:rsidP="00E24A22">
            <w:pPr>
              <w:pStyle w:val="Tabletext"/>
            </w:pPr>
            <w:r w:rsidRPr="00AD3114">
              <w:t>Maximum: 2</w:t>
            </w:r>
          </w:p>
        </w:tc>
      </w:tr>
      <w:tr w:rsidR="00494ED0" w:rsidRPr="00AD3114" w14:paraId="1847B6F2"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4917370" w14:textId="77777777" w:rsidR="00494ED0" w:rsidRPr="00AD3114" w:rsidRDefault="00494ED0" w:rsidP="00E24A22">
            <w:pPr>
              <w:pStyle w:val="Tabletext"/>
            </w:pPr>
            <w:r w:rsidRPr="00AD3114">
              <w:t xml:space="preserve">Ground speed </w:t>
            </w:r>
          </w:p>
        </w:tc>
        <w:tc>
          <w:tcPr>
            <w:tcW w:w="607" w:type="pct"/>
            <w:tcBorders>
              <w:top w:val="single" w:sz="4" w:space="0" w:color="auto"/>
              <w:left w:val="single" w:sz="4" w:space="0" w:color="auto"/>
              <w:bottom w:val="single" w:sz="4" w:space="0" w:color="auto"/>
              <w:right w:val="single" w:sz="4" w:space="0" w:color="auto"/>
            </w:tcBorders>
            <w:hideMark/>
          </w:tcPr>
          <w:p w14:paraId="2B063B99" w14:textId="77777777" w:rsidR="00494ED0" w:rsidRPr="00AD3114" w:rsidRDefault="00494ED0" w:rsidP="00E24A22">
            <w:pPr>
              <w:pStyle w:val="Tabletext"/>
              <w:jc w:val="center"/>
            </w:pPr>
            <w:r w:rsidRPr="00AD3114">
              <w:t>km/h</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92920FE" w14:textId="77777777" w:rsidR="00494ED0" w:rsidRPr="00AD3114" w:rsidRDefault="00494ED0" w:rsidP="00E24A22">
            <w:pPr>
              <w:pStyle w:val="Tabletext"/>
            </w:pPr>
            <w:r w:rsidRPr="00AD3114">
              <w:t>Land:  0</w:t>
            </w:r>
            <w:r w:rsidRPr="00AD3114">
              <w:br/>
              <w:t>Ship:  &lt; 50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9E383E5" w14:textId="77777777" w:rsidR="00494ED0" w:rsidRPr="00AD3114" w:rsidRDefault="00494ED0" w:rsidP="00E24A22">
            <w:pPr>
              <w:pStyle w:val="Tabletext"/>
            </w:pPr>
            <w:r w:rsidRPr="00AD3114">
              <w:t>&lt; 350</w:t>
            </w:r>
          </w:p>
        </w:tc>
      </w:tr>
      <w:tr w:rsidR="00494ED0" w:rsidRPr="00AD3114" w14:paraId="1899C843"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124211B9" w14:textId="77777777" w:rsidR="00494ED0" w:rsidRPr="00AD3114" w:rsidRDefault="00494ED0" w:rsidP="00E24A22">
            <w:pPr>
              <w:pStyle w:val="Tabletext"/>
            </w:pPr>
            <w:r w:rsidRPr="00AD3114">
              <w:t>Number of aircraft per landing system</w:t>
            </w:r>
          </w:p>
        </w:tc>
        <w:tc>
          <w:tcPr>
            <w:tcW w:w="607" w:type="pct"/>
            <w:tcBorders>
              <w:top w:val="single" w:sz="4" w:space="0" w:color="auto"/>
              <w:left w:val="single" w:sz="4" w:space="0" w:color="auto"/>
              <w:bottom w:val="single" w:sz="4" w:space="0" w:color="auto"/>
              <w:right w:val="single" w:sz="4" w:space="0" w:color="auto"/>
            </w:tcBorders>
          </w:tcPr>
          <w:p w14:paraId="0BAE9557" w14:textId="77777777" w:rsidR="00494ED0" w:rsidRPr="00AD3114"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tcPr>
          <w:p w14:paraId="43A3E7BF" w14:textId="77777777" w:rsidR="00494ED0" w:rsidRPr="00AD3114" w:rsidRDefault="00494ED0" w:rsidP="00E24A22">
            <w:pPr>
              <w:pStyle w:val="Tabletext"/>
            </w:pPr>
            <w:r w:rsidRPr="00AD3114">
              <w:t>1</w:t>
            </w:r>
          </w:p>
        </w:tc>
        <w:tc>
          <w:tcPr>
            <w:tcW w:w="1431" w:type="pct"/>
            <w:tcBorders>
              <w:top w:val="single" w:sz="4" w:space="0" w:color="auto"/>
              <w:left w:val="single" w:sz="4" w:space="0" w:color="auto"/>
              <w:bottom w:val="single" w:sz="4" w:space="0" w:color="auto"/>
              <w:right w:val="single" w:sz="4" w:space="0" w:color="auto"/>
            </w:tcBorders>
            <w:vAlign w:val="center"/>
          </w:tcPr>
          <w:p w14:paraId="01FE6C9F" w14:textId="77777777" w:rsidR="00494ED0" w:rsidRPr="00AD3114" w:rsidRDefault="00494ED0" w:rsidP="00E24A22">
            <w:pPr>
              <w:pStyle w:val="Tabletext"/>
            </w:pPr>
            <w:r w:rsidRPr="00AD3114">
              <w:t>1</w:t>
            </w:r>
          </w:p>
        </w:tc>
      </w:tr>
      <w:tr w:rsidR="00494ED0" w:rsidRPr="00AD3114" w14:paraId="26D43176"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EA4642B" w14:textId="77777777" w:rsidR="00494ED0" w:rsidRPr="00AD3114" w:rsidRDefault="00494ED0" w:rsidP="00E24A22">
            <w:pPr>
              <w:pStyle w:val="Tabletext"/>
            </w:pPr>
            <w:r w:rsidRPr="00AD3114">
              <w:t xml:space="preserve">Frequency tuning range </w:t>
            </w:r>
          </w:p>
        </w:tc>
        <w:tc>
          <w:tcPr>
            <w:tcW w:w="607" w:type="pct"/>
            <w:tcBorders>
              <w:top w:val="single" w:sz="4" w:space="0" w:color="auto"/>
              <w:left w:val="single" w:sz="4" w:space="0" w:color="auto"/>
              <w:bottom w:val="single" w:sz="4" w:space="0" w:color="auto"/>
              <w:right w:val="single" w:sz="4" w:space="0" w:color="auto"/>
            </w:tcBorders>
            <w:hideMark/>
          </w:tcPr>
          <w:p w14:paraId="63A3AE72" w14:textId="77777777" w:rsidR="00494ED0" w:rsidRPr="00AD3114" w:rsidRDefault="00494ED0" w:rsidP="00E24A22">
            <w:pPr>
              <w:pStyle w:val="Tabletext"/>
              <w:jc w:val="center"/>
            </w:pPr>
            <w:r w:rsidRPr="00AD3114">
              <w:t>GHz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96829AD" w14:textId="77777777" w:rsidR="00494ED0" w:rsidRPr="00AD3114" w:rsidRDefault="00494ED0" w:rsidP="00E24A22">
            <w:pPr>
              <w:pStyle w:val="Tabletext"/>
            </w:pPr>
            <w:r w:rsidRPr="00AD3114">
              <w:t>15.4-15.7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C1398A8" w14:textId="77777777" w:rsidR="00494ED0" w:rsidRPr="00AD3114" w:rsidRDefault="00494ED0" w:rsidP="00E24A22">
            <w:pPr>
              <w:pStyle w:val="Tabletext"/>
            </w:pPr>
            <w:r w:rsidRPr="00AD3114">
              <w:t>15.4-15.7</w:t>
            </w:r>
          </w:p>
        </w:tc>
      </w:tr>
      <w:tr w:rsidR="00494ED0" w:rsidRPr="00AD3114" w14:paraId="69172533"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57A39D5" w14:textId="77777777" w:rsidR="00494ED0" w:rsidRPr="00AD3114" w:rsidRDefault="00494ED0" w:rsidP="00E24A22">
            <w:pPr>
              <w:pStyle w:val="Tabletext"/>
            </w:pPr>
            <w:r w:rsidRPr="00AD3114">
              <w:t>Emission type</w:t>
            </w:r>
          </w:p>
        </w:tc>
        <w:tc>
          <w:tcPr>
            <w:tcW w:w="607" w:type="pct"/>
            <w:tcBorders>
              <w:top w:val="single" w:sz="4" w:space="0" w:color="auto"/>
              <w:left w:val="single" w:sz="4" w:space="0" w:color="auto"/>
              <w:bottom w:val="single" w:sz="4" w:space="0" w:color="auto"/>
              <w:right w:val="single" w:sz="4" w:space="0" w:color="auto"/>
            </w:tcBorders>
          </w:tcPr>
          <w:p w14:paraId="2D098289" w14:textId="77777777" w:rsidR="00494ED0" w:rsidRPr="00AD3114"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60E199A9" w14:textId="77777777" w:rsidR="00494ED0" w:rsidRPr="00AD3114" w:rsidRDefault="00494ED0" w:rsidP="00E24A22">
            <w:pPr>
              <w:pStyle w:val="Tabletext"/>
            </w:pPr>
            <w:r w:rsidRPr="00AD3114">
              <w:t>Pulse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9D0C4B5" w14:textId="77777777" w:rsidR="00494ED0" w:rsidRPr="00AD3114" w:rsidRDefault="00494ED0" w:rsidP="00E24A22">
            <w:pPr>
              <w:pStyle w:val="Tabletext"/>
            </w:pPr>
            <w:r w:rsidRPr="00AD3114">
              <w:t>Not applicable</w:t>
            </w:r>
          </w:p>
        </w:tc>
      </w:tr>
      <w:tr w:rsidR="00494ED0" w:rsidRPr="00AD3114" w14:paraId="15DF8534"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7FB0060" w14:textId="77777777" w:rsidR="00494ED0" w:rsidRPr="00AD3114" w:rsidRDefault="00494ED0" w:rsidP="00E24A22">
            <w:pPr>
              <w:pStyle w:val="Tabletext"/>
            </w:pPr>
            <w:r w:rsidRPr="00AD3114">
              <w:t xml:space="preserve">Pulse width </w:t>
            </w:r>
          </w:p>
        </w:tc>
        <w:tc>
          <w:tcPr>
            <w:tcW w:w="607" w:type="pct"/>
            <w:tcBorders>
              <w:top w:val="single" w:sz="4" w:space="0" w:color="auto"/>
              <w:left w:val="single" w:sz="4" w:space="0" w:color="auto"/>
              <w:bottom w:val="single" w:sz="4" w:space="0" w:color="auto"/>
              <w:right w:val="single" w:sz="4" w:space="0" w:color="auto"/>
            </w:tcBorders>
            <w:hideMark/>
          </w:tcPr>
          <w:p w14:paraId="334A3D77" w14:textId="77777777" w:rsidR="00494ED0" w:rsidRPr="00AD3114" w:rsidRDefault="00494ED0" w:rsidP="00E24A22">
            <w:pPr>
              <w:pStyle w:val="Tabletext"/>
              <w:jc w:val="center"/>
            </w:pPr>
            <w:r w:rsidRPr="00AD3114">
              <w:sym w:font="Symbol" w:char="F06D"/>
            </w:r>
            <w:r w:rsidRPr="00AD3114">
              <w: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224C8DC" w14:textId="77777777" w:rsidR="00494ED0" w:rsidRPr="00AD3114" w:rsidRDefault="00494ED0" w:rsidP="00E24A22">
            <w:pPr>
              <w:pStyle w:val="Tabletext"/>
            </w:pPr>
            <w:r w:rsidRPr="00AD3114">
              <w:t>0.3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83A7678" w14:textId="77777777" w:rsidR="00494ED0" w:rsidRPr="00AD3114" w:rsidRDefault="00494ED0" w:rsidP="00E24A22">
            <w:pPr>
              <w:pStyle w:val="Tabletext"/>
            </w:pPr>
            <w:r w:rsidRPr="00AD3114">
              <w:t>Not applicable</w:t>
            </w:r>
          </w:p>
        </w:tc>
      </w:tr>
      <w:tr w:rsidR="00494ED0" w:rsidRPr="00AD3114" w14:paraId="0B38355E"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B05EACA" w14:textId="77777777" w:rsidR="00494ED0" w:rsidRPr="00AD3114" w:rsidRDefault="00494ED0" w:rsidP="00E24A22">
            <w:pPr>
              <w:pStyle w:val="Tabletext"/>
            </w:pPr>
            <w:r w:rsidRPr="00AD3114">
              <w:t xml:space="preserve">Pulse rise and fall times </w:t>
            </w:r>
          </w:p>
        </w:tc>
        <w:tc>
          <w:tcPr>
            <w:tcW w:w="607" w:type="pct"/>
            <w:tcBorders>
              <w:top w:val="single" w:sz="4" w:space="0" w:color="auto"/>
              <w:left w:val="single" w:sz="4" w:space="0" w:color="auto"/>
              <w:bottom w:val="single" w:sz="4" w:space="0" w:color="auto"/>
              <w:right w:val="single" w:sz="4" w:space="0" w:color="auto"/>
            </w:tcBorders>
            <w:hideMark/>
          </w:tcPr>
          <w:p w14:paraId="6D0D2B7C" w14:textId="77777777" w:rsidR="00494ED0" w:rsidRPr="00AD3114" w:rsidRDefault="00494ED0" w:rsidP="00E24A22">
            <w:pPr>
              <w:pStyle w:val="Tabletext"/>
              <w:jc w:val="center"/>
            </w:pPr>
            <w:r w:rsidRPr="00AD3114">
              <w:t>ns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D4A27AA" w14:textId="77777777" w:rsidR="00494ED0" w:rsidRPr="00AD3114" w:rsidRDefault="00494ED0" w:rsidP="00E24A22">
            <w:pPr>
              <w:pStyle w:val="Tabletext"/>
            </w:pPr>
            <w:r w:rsidRPr="00AD3114">
              <w:t xml:space="preserve">Rise Time:  25-50; </w:t>
            </w:r>
            <w:r w:rsidRPr="00AD3114">
              <w:br/>
              <w:t>Fall Time:  25-200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0E062BA" w14:textId="77777777" w:rsidR="00494ED0" w:rsidRPr="00AD3114" w:rsidRDefault="00494ED0" w:rsidP="00E24A22">
            <w:pPr>
              <w:pStyle w:val="Tabletext"/>
            </w:pPr>
            <w:r w:rsidRPr="00AD3114">
              <w:t>Not applicable</w:t>
            </w:r>
          </w:p>
        </w:tc>
      </w:tr>
      <w:tr w:rsidR="00494ED0" w:rsidRPr="00AD3114" w14:paraId="741D1C4E"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66408AE" w14:textId="77777777" w:rsidR="00494ED0" w:rsidRPr="00AD3114" w:rsidRDefault="00494ED0" w:rsidP="00E24A22">
            <w:pPr>
              <w:pStyle w:val="Tabletext"/>
            </w:pPr>
            <w:r w:rsidRPr="00AD3114">
              <w:t xml:space="preserve">RF emission bandwidth at </w:t>
            </w:r>
            <w:r w:rsidRPr="00AD3114">
              <w:br/>
            </w:r>
            <w:r>
              <w:tab/>
            </w:r>
            <w:r w:rsidRPr="00DA4E0B">
              <w:t>−</w:t>
            </w:r>
            <w:r w:rsidRPr="00AD3114">
              <w:t>3 dB</w:t>
            </w:r>
          </w:p>
          <w:p w14:paraId="46ADB129" w14:textId="77777777" w:rsidR="00494ED0" w:rsidRPr="00AD3114" w:rsidRDefault="00494ED0" w:rsidP="00E24A22">
            <w:pPr>
              <w:pStyle w:val="Tabletext"/>
            </w:pPr>
            <w:r>
              <w:tab/>
            </w:r>
            <w:r w:rsidRPr="00DA4E0B">
              <w:t>−</w:t>
            </w:r>
            <w:r w:rsidRPr="00AD3114">
              <w:t>20 dB</w:t>
            </w:r>
          </w:p>
          <w:p w14:paraId="10724358" w14:textId="77777777" w:rsidR="00494ED0" w:rsidRPr="00AD3114" w:rsidRDefault="00494ED0" w:rsidP="00E24A22">
            <w:pPr>
              <w:pStyle w:val="Tabletext"/>
            </w:pPr>
            <w:r>
              <w:tab/>
            </w:r>
            <w:r w:rsidRPr="00DA4E0B">
              <w:t>−</w:t>
            </w:r>
            <w:r w:rsidRPr="00AD3114">
              <w:t>40 dB</w:t>
            </w:r>
          </w:p>
        </w:tc>
        <w:tc>
          <w:tcPr>
            <w:tcW w:w="607" w:type="pct"/>
            <w:tcBorders>
              <w:top w:val="single" w:sz="4" w:space="0" w:color="auto"/>
              <w:left w:val="single" w:sz="4" w:space="0" w:color="auto"/>
              <w:bottom w:val="single" w:sz="4" w:space="0" w:color="auto"/>
              <w:right w:val="single" w:sz="4" w:space="0" w:color="auto"/>
            </w:tcBorders>
            <w:hideMark/>
          </w:tcPr>
          <w:p w14:paraId="0A8E4B75" w14:textId="77777777" w:rsidR="00494ED0" w:rsidRPr="00AD3114" w:rsidRDefault="00494ED0" w:rsidP="00E24A22">
            <w:pPr>
              <w:pStyle w:val="Tabletext"/>
              <w:jc w:val="center"/>
            </w:pPr>
            <w:r w:rsidRPr="00AD3114">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FF17BBB" w14:textId="77777777" w:rsidR="00494ED0" w:rsidRPr="00AD3114" w:rsidRDefault="00494ED0" w:rsidP="00E24A22">
            <w:pPr>
              <w:pStyle w:val="Tabletext"/>
            </w:pPr>
            <w:r w:rsidRPr="00AD3114">
              <w:t>4.8</w:t>
            </w:r>
          </w:p>
          <w:p w14:paraId="3E247F90" w14:textId="77777777" w:rsidR="00494ED0" w:rsidRPr="00AD3114" w:rsidRDefault="00494ED0" w:rsidP="00E24A22">
            <w:pPr>
              <w:pStyle w:val="Tabletext"/>
            </w:pPr>
            <w:r w:rsidRPr="00AD3114">
              <w:t>18.5</w:t>
            </w:r>
          </w:p>
          <w:p w14:paraId="193E8DDB" w14:textId="77777777" w:rsidR="00494ED0" w:rsidRPr="00AD3114" w:rsidRDefault="00494ED0" w:rsidP="00E24A22">
            <w:pPr>
              <w:pStyle w:val="Tabletext"/>
            </w:pPr>
            <w:r w:rsidRPr="00AD3114">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FD4DC89" w14:textId="77777777" w:rsidR="00494ED0" w:rsidRPr="00AD3114" w:rsidRDefault="00494ED0" w:rsidP="00E24A22">
            <w:pPr>
              <w:pStyle w:val="Tabletext"/>
            </w:pPr>
            <w:r w:rsidRPr="00AD3114">
              <w:t>Not applicable</w:t>
            </w:r>
          </w:p>
        </w:tc>
      </w:tr>
      <w:tr w:rsidR="00494ED0" w:rsidRPr="00AD3114" w14:paraId="26AB65FE"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BD3C071" w14:textId="77777777" w:rsidR="00494ED0" w:rsidRPr="00833DA9" w:rsidRDefault="00494ED0" w:rsidP="00E24A22">
            <w:pPr>
              <w:pStyle w:val="Tabletext"/>
            </w:pPr>
            <w:r w:rsidRPr="00833DA9">
              <w:t>Pulse repetition frequency</w:t>
            </w:r>
          </w:p>
        </w:tc>
        <w:tc>
          <w:tcPr>
            <w:tcW w:w="607" w:type="pct"/>
            <w:tcBorders>
              <w:top w:val="single" w:sz="4" w:space="0" w:color="auto"/>
              <w:left w:val="single" w:sz="4" w:space="0" w:color="auto"/>
              <w:bottom w:val="single" w:sz="4" w:space="0" w:color="auto"/>
              <w:right w:val="single" w:sz="4" w:space="0" w:color="auto"/>
            </w:tcBorders>
            <w:hideMark/>
          </w:tcPr>
          <w:p w14:paraId="258A7C4E" w14:textId="77777777" w:rsidR="00494ED0" w:rsidRPr="00833DA9" w:rsidRDefault="00494ED0" w:rsidP="00E24A22">
            <w:pPr>
              <w:pStyle w:val="Tabletext"/>
              <w:jc w:val="center"/>
            </w:pPr>
            <w:proofErr w:type="spellStart"/>
            <w:r w:rsidRPr="00833DA9">
              <w:t>pps</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4CCF7A3A" w14:textId="77777777" w:rsidR="00494ED0" w:rsidRPr="00833DA9" w:rsidRDefault="00494ED0" w:rsidP="00E24A22">
            <w:pPr>
              <w:pStyle w:val="Tabletext"/>
            </w:pPr>
            <w:r w:rsidRPr="00833DA9">
              <w:t>15000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E90DE42" w14:textId="77777777" w:rsidR="00494ED0" w:rsidRPr="00833DA9" w:rsidRDefault="00494ED0" w:rsidP="00E24A22">
            <w:pPr>
              <w:pStyle w:val="Tabletext"/>
            </w:pPr>
            <w:r w:rsidRPr="00833DA9">
              <w:t>Not applicable</w:t>
            </w:r>
          </w:p>
        </w:tc>
      </w:tr>
      <w:tr w:rsidR="00494ED0" w:rsidRPr="00AD3114" w14:paraId="23F86DC8"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87476DA" w14:textId="77777777" w:rsidR="00494ED0" w:rsidRPr="00833DA9" w:rsidRDefault="00494ED0" w:rsidP="00E24A22">
            <w:pPr>
              <w:pStyle w:val="Tabletext"/>
            </w:pPr>
            <w:r w:rsidRPr="00833DA9">
              <w:t>Out-of-band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470037CD" w14:textId="77777777" w:rsidR="00494ED0" w:rsidRPr="00833DA9" w:rsidRDefault="00494ED0" w:rsidP="00E24A22">
            <w:pPr>
              <w:pStyle w:val="Tabletext"/>
              <w:jc w:val="center"/>
            </w:pPr>
            <w:r w:rsidRPr="00833DA9">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E698C8F" w14:textId="77777777" w:rsidR="00494ED0" w:rsidRPr="00833DA9" w:rsidRDefault="00494ED0" w:rsidP="00E24A22">
            <w:pPr>
              <w:pStyle w:val="Tabletext"/>
            </w:pPr>
            <w:r w:rsidRPr="00833DA9">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2424907" w14:textId="77777777" w:rsidR="00494ED0" w:rsidRPr="00833DA9" w:rsidRDefault="00494ED0" w:rsidP="00E24A22">
            <w:pPr>
              <w:pStyle w:val="Tabletext"/>
            </w:pPr>
            <w:r w:rsidRPr="00833DA9">
              <w:t>[TBD]</w:t>
            </w:r>
          </w:p>
        </w:tc>
      </w:tr>
      <w:tr w:rsidR="00494ED0" w:rsidRPr="00AD3114" w14:paraId="0497B3BE"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C985C23" w14:textId="77777777" w:rsidR="00494ED0" w:rsidRPr="00833DA9" w:rsidRDefault="00494ED0" w:rsidP="00E24A22">
            <w:pPr>
              <w:pStyle w:val="Tabletext"/>
            </w:pPr>
            <w:r w:rsidRPr="00833DA9">
              <w:t>Spurious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4C137352" w14:textId="77777777" w:rsidR="00494ED0" w:rsidRPr="00833DA9" w:rsidRDefault="00494ED0" w:rsidP="00E24A22">
            <w:pPr>
              <w:pStyle w:val="Tabletext"/>
              <w:jc w:val="center"/>
            </w:pPr>
            <w:proofErr w:type="spellStart"/>
            <w:r w:rsidRPr="00833DA9">
              <w:t>dBc</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213BEB01" w14:textId="77777777" w:rsidR="00494ED0" w:rsidRPr="00833DA9" w:rsidRDefault="00494ED0" w:rsidP="00E24A22">
            <w:pPr>
              <w:pStyle w:val="Tabletext"/>
            </w:pPr>
            <w:r w:rsidRPr="00833DA9">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2B35384" w14:textId="77777777" w:rsidR="00494ED0" w:rsidRPr="00833DA9" w:rsidRDefault="00494ED0" w:rsidP="00E24A22">
            <w:pPr>
              <w:pStyle w:val="Tabletext"/>
            </w:pPr>
            <w:r w:rsidRPr="00833DA9">
              <w:t>Not applicable</w:t>
            </w:r>
          </w:p>
        </w:tc>
      </w:tr>
      <w:tr w:rsidR="00494ED0" w:rsidRPr="00AD3114" w14:paraId="22107C3B"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AD729C2" w14:textId="77777777" w:rsidR="00494ED0" w:rsidRPr="00833DA9" w:rsidRDefault="00494ED0" w:rsidP="00E24A22">
            <w:pPr>
              <w:pStyle w:val="Tabletext"/>
            </w:pPr>
            <w:r w:rsidRPr="00833DA9">
              <w:t xml:space="preserve">Average transmitter power </w:t>
            </w:r>
          </w:p>
        </w:tc>
        <w:tc>
          <w:tcPr>
            <w:tcW w:w="607" w:type="pct"/>
            <w:tcBorders>
              <w:top w:val="single" w:sz="4" w:space="0" w:color="auto"/>
              <w:left w:val="single" w:sz="4" w:space="0" w:color="auto"/>
              <w:bottom w:val="single" w:sz="4" w:space="0" w:color="auto"/>
              <w:right w:val="single" w:sz="4" w:space="0" w:color="auto"/>
            </w:tcBorders>
            <w:hideMark/>
          </w:tcPr>
          <w:p w14:paraId="3B69D7FC" w14:textId="77777777" w:rsidR="00494ED0" w:rsidRPr="00833DA9" w:rsidRDefault="00494ED0" w:rsidP="00E24A22">
            <w:pPr>
              <w:pStyle w:val="Tabletext"/>
              <w:jc w:val="center"/>
            </w:pPr>
            <w:r w:rsidRPr="00833DA9">
              <w:t>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68FB696" w14:textId="77777777" w:rsidR="00494ED0" w:rsidRPr="00833DA9" w:rsidRDefault="00494ED0" w:rsidP="00E24A22">
            <w:pPr>
              <w:pStyle w:val="Tabletext"/>
            </w:pPr>
            <w:r w:rsidRPr="00833DA9">
              <w:t xml:space="preserve">Peak: 2500; </w:t>
            </w:r>
            <w:r w:rsidRPr="00833DA9">
              <w:br/>
              <w:t>Average: 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25C82BE" w14:textId="77777777" w:rsidR="00494ED0" w:rsidRPr="00833DA9" w:rsidRDefault="00494ED0" w:rsidP="00E24A22">
            <w:pPr>
              <w:pStyle w:val="Tabletext"/>
            </w:pPr>
            <w:r w:rsidRPr="00833DA9">
              <w:t>Not applicable</w:t>
            </w:r>
          </w:p>
        </w:tc>
      </w:tr>
      <w:tr w:rsidR="00494ED0" w:rsidRPr="00AD3114" w14:paraId="75E36D0A"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D7AA8AA" w14:textId="77777777" w:rsidR="00494ED0" w:rsidRPr="00833DA9" w:rsidRDefault="00494ED0" w:rsidP="00E24A22">
            <w:pPr>
              <w:pStyle w:val="Tabletext"/>
            </w:pPr>
            <w:r w:rsidRPr="00833DA9">
              <w:t>Receiver IF bandwidth at</w:t>
            </w:r>
            <w:r w:rsidRPr="00833DA9">
              <w:br/>
            </w:r>
            <w:r w:rsidRPr="00833DA9">
              <w:tab/>
              <w:t>−3 dB</w:t>
            </w:r>
          </w:p>
          <w:p w14:paraId="15A57BAB" w14:textId="77777777" w:rsidR="00494ED0" w:rsidRPr="00833DA9" w:rsidRDefault="00494ED0" w:rsidP="00E24A22">
            <w:pPr>
              <w:pStyle w:val="Tabletext"/>
            </w:pPr>
            <w:r w:rsidRPr="00833DA9">
              <w:tab/>
              <w:t>−20 dB</w:t>
            </w:r>
          </w:p>
          <w:p w14:paraId="088616FB" w14:textId="77777777" w:rsidR="00494ED0" w:rsidRPr="00833DA9" w:rsidRDefault="00494ED0" w:rsidP="00E24A22">
            <w:pPr>
              <w:pStyle w:val="Tabletext"/>
            </w:pPr>
            <w:r w:rsidRPr="00833DA9">
              <w:tab/>
              <w:t>−60 dB</w:t>
            </w:r>
          </w:p>
        </w:tc>
        <w:tc>
          <w:tcPr>
            <w:tcW w:w="607" w:type="pct"/>
            <w:tcBorders>
              <w:top w:val="single" w:sz="4" w:space="0" w:color="auto"/>
              <w:left w:val="single" w:sz="4" w:space="0" w:color="auto"/>
              <w:bottom w:val="single" w:sz="4" w:space="0" w:color="auto"/>
              <w:right w:val="single" w:sz="4" w:space="0" w:color="auto"/>
            </w:tcBorders>
            <w:hideMark/>
          </w:tcPr>
          <w:p w14:paraId="1B2C5614" w14:textId="77777777" w:rsidR="00494ED0" w:rsidRPr="00833DA9" w:rsidRDefault="00494ED0" w:rsidP="00E24A22">
            <w:pPr>
              <w:pStyle w:val="Tabletext"/>
              <w:jc w:val="center"/>
            </w:pPr>
            <w:r w:rsidRPr="00833DA9">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EEF0E44" w14:textId="77777777" w:rsidR="00494ED0" w:rsidRPr="00833DA9" w:rsidRDefault="00494ED0" w:rsidP="00E24A22">
            <w:pPr>
              <w:pStyle w:val="Tabletext"/>
            </w:pPr>
            <w:r w:rsidRPr="00833DA9">
              <w:t>Not applicable</w:t>
            </w:r>
          </w:p>
        </w:tc>
        <w:tc>
          <w:tcPr>
            <w:tcW w:w="1431" w:type="pct"/>
            <w:tcBorders>
              <w:top w:val="single" w:sz="4" w:space="0" w:color="auto"/>
              <w:left w:val="single" w:sz="4" w:space="0" w:color="auto"/>
              <w:bottom w:val="single" w:sz="4" w:space="0" w:color="auto"/>
              <w:right w:val="single" w:sz="4" w:space="0" w:color="auto"/>
            </w:tcBorders>
          </w:tcPr>
          <w:p w14:paraId="040307BF" w14:textId="77777777" w:rsidR="00494ED0" w:rsidRPr="00833DA9" w:rsidRDefault="00494ED0" w:rsidP="00E24A22">
            <w:pPr>
              <w:pStyle w:val="Tabletext"/>
            </w:pPr>
          </w:p>
          <w:p w14:paraId="034CD0FB" w14:textId="77777777" w:rsidR="00494ED0" w:rsidRPr="00833DA9" w:rsidRDefault="00494ED0" w:rsidP="00E24A22">
            <w:pPr>
              <w:pStyle w:val="Tabletext"/>
            </w:pPr>
            <w:r w:rsidRPr="00833DA9">
              <w:t>12</w:t>
            </w:r>
          </w:p>
          <w:p w14:paraId="34F9CF34" w14:textId="77777777" w:rsidR="00494ED0" w:rsidRPr="00833DA9" w:rsidRDefault="00494ED0" w:rsidP="00E24A22">
            <w:pPr>
              <w:pStyle w:val="Tabletext"/>
            </w:pPr>
            <w:r w:rsidRPr="00833DA9">
              <w:t>17</w:t>
            </w:r>
          </w:p>
          <w:p w14:paraId="6E8EC333" w14:textId="77777777" w:rsidR="00494ED0" w:rsidRPr="00833DA9" w:rsidRDefault="00494ED0" w:rsidP="00E24A22">
            <w:pPr>
              <w:pStyle w:val="Tabletext"/>
            </w:pPr>
            <w:r w:rsidRPr="00833DA9">
              <w:t>24</w:t>
            </w:r>
          </w:p>
        </w:tc>
      </w:tr>
      <w:tr w:rsidR="00494ED0" w:rsidRPr="00AD3114" w14:paraId="3F8EC30A"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0DB2008" w14:textId="77777777" w:rsidR="00494ED0" w:rsidRPr="00833DA9" w:rsidRDefault="00494ED0" w:rsidP="00E24A22">
            <w:pPr>
              <w:pStyle w:val="Tabletext"/>
            </w:pPr>
            <w:r w:rsidRPr="00833DA9">
              <w:t>Sensitivity</w:t>
            </w:r>
          </w:p>
        </w:tc>
        <w:tc>
          <w:tcPr>
            <w:tcW w:w="607" w:type="pct"/>
            <w:tcBorders>
              <w:top w:val="single" w:sz="4" w:space="0" w:color="auto"/>
              <w:left w:val="single" w:sz="4" w:space="0" w:color="auto"/>
              <w:bottom w:val="single" w:sz="4" w:space="0" w:color="auto"/>
              <w:right w:val="single" w:sz="4" w:space="0" w:color="auto"/>
            </w:tcBorders>
            <w:hideMark/>
          </w:tcPr>
          <w:p w14:paraId="61688F12" w14:textId="77777777" w:rsidR="00494ED0" w:rsidRPr="00833DA9" w:rsidRDefault="00494ED0" w:rsidP="00E24A22">
            <w:pPr>
              <w:pStyle w:val="Tabletext"/>
              <w:jc w:val="center"/>
            </w:pPr>
            <w:proofErr w:type="spellStart"/>
            <w:r w:rsidRPr="00833DA9">
              <w:t>dBm</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0345A047" w14:textId="77777777" w:rsidR="00494ED0" w:rsidRPr="00833DA9" w:rsidRDefault="00494ED0" w:rsidP="00E24A22">
            <w:pPr>
              <w:pStyle w:val="Tabletext"/>
            </w:pPr>
            <w:r w:rsidRPr="00833DA9">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1226523" w14:textId="77777777" w:rsidR="00494ED0" w:rsidRPr="00833DA9" w:rsidRDefault="00494ED0" w:rsidP="00E24A22">
            <w:pPr>
              <w:pStyle w:val="Tabletext"/>
            </w:pPr>
            <w:r w:rsidRPr="00833DA9">
              <w:t>−72</w:t>
            </w:r>
          </w:p>
        </w:tc>
      </w:tr>
      <w:tr w:rsidR="00494ED0" w:rsidRPr="00AD3114" w14:paraId="75365EE2"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2DD2083" w14:textId="77777777" w:rsidR="00494ED0" w:rsidRPr="00833DA9" w:rsidRDefault="00494ED0" w:rsidP="00E24A22">
            <w:pPr>
              <w:pStyle w:val="Tabletext"/>
            </w:pPr>
            <w:r w:rsidRPr="00833DA9">
              <w:t>Receiver noise figure</w:t>
            </w:r>
          </w:p>
        </w:tc>
        <w:tc>
          <w:tcPr>
            <w:tcW w:w="607" w:type="pct"/>
            <w:tcBorders>
              <w:top w:val="single" w:sz="4" w:space="0" w:color="auto"/>
              <w:left w:val="single" w:sz="4" w:space="0" w:color="auto"/>
              <w:bottom w:val="single" w:sz="4" w:space="0" w:color="auto"/>
              <w:right w:val="single" w:sz="4" w:space="0" w:color="auto"/>
            </w:tcBorders>
            <w:hideMark/>
          </w:tcPr>
          <w:p w14:paraId="58351F2D" w14:textId="77777777" w:rsidR="00494ED0" w:rsidRPr="00833DA9" w:rsidRDefault="00494ED0" w:rsidP="00E24A22">
            <w:pPr>
              <w:pStyle w:val="Tabletext"/>
              <w:jc w:val="center"/>
            </w:pPr>
            <w:r w:rsidRPr="00833DA9">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8F9D62C" w14:textId="77777777" w:rsidR="00494ED0" w:rsidRPr="00833DA9" w:rsidRDefault="00494ED0" w:rsidP="00E24A22">
            <w:pPr>
              <w:pStyle w:val="Tabletext"/>
            </w:pPr>
            <w:r w:rsidRPr="00833DA9">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399FAC5" w14:textId="77777777" w:rsidR="00494ED0" w:rsidRPr="00833DA9" w:rsidRDefault="00494ED0" w:rsidP="00E24A22">
            <w:pPr>
              <w:pStyle w:val="Tabletext"/>
            </w:pPr>
            <w:r w:rsidRPr="00833DA9">
              <w:t>11.5</w:t>
            </w:r>
          </w:p>
        </w:tc>
      </w:tr>
      <w:tr w:rsidR="00494ED0" w:rsidRPr="00AD3114" w14:paraId="6486B56F"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1E3061A" w14:textId="77777777" w:rsidR="00494ED0" w:rsidRPr="00833DA9" w:rsidRDefault="00494ED0" w:rsidP="00E24A22">
            <w:pPr>
              <w:pStyle w:val="Tabletext"/>
            </w:pPr>
            <w:r w:rsidRPr="00833DA9">
              <w:t>Calculated Rx noise power</w:t>
            </w:r>
          </w:p>
        </w:tc>
        <w:tc>
          <w:tcPr>
            <w:tcW w:w="607" w:type="pct"/>
            <w:tcBorders>
              <w:top w:val="single" w:sz="4" w:space="0" w:color="auto"/>
              <w:left w:val="single" w:sz="4" w:space="0" w:color="auto"/>
              <w:bottom w:val="single" w:sz="4" w:space="0" w:color="auto"/>
              <w:right w:val="single" w:sz="4" w:space="0" w:color="auto"/>
            </w:tcBorders>
            <w:hideMark/>
          </w:tcPr>
          <w:p w14:paraId="3D6DF2FB" w14:textId="77777777" w:rsidR="00494ED0" w:rsidRPr="00833DA9" w:rsidRDefault="00494ED0" w:rsidP="00E24A22">
            <w:pPr>
              <w:pStyle w:val="Tabletext"/>
              <w:jc w:val="center"/>
            </w:pPr>
            <w:proofErr w:type="spellStart"/>
            <w:r w:rsidRPr="00833DA9">
              <w:t>dBW</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3E0F515D" w14:textId="77777777" w:rsidR="00494ED0" w:rsidRPr="00833DA9" w:rsidRDefault="00494ED0" w:rsidP="00E24A22">
            <w:pPr>
              <w:pStyle w:val="Tabletext"/>
            </w:pPr>
            <w:r w:rsidRPr="00833DA9">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CB12FE1" w14:textId="77777777" w:rsidR="00494ED0" w:rsidRPr="00833DA9" w:rsidRDefault="00494ED0" w:rsidP="00E24A22">
            <w:pPr>
              <w:pStyle w:val="Tabletext"/>
            </w:pPr>
            <w:r w:rsidRPr="00833DA9">
              <w:t>−121.7</w:t>
            </w:r>
          </w:p>
        </w:tc>
      </w:tr>
      <w:tr w:rsidR="00494ED0" w:rsidRPr="00AD3114" w14:paraId="6157CFF8"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EEB5657" w14:textId="77777777" w:rsidR="00494ED0" w:rsidRPr="00833DA9" w:rsidRDefault="00494ED0" w:rsidP="00E24A22">
            <w:pPr>
              <w:pStyle w:val="Tabletext"/>
            </w:pPr>
            <w:r w:rsidRPr="00833DA9">
              <w:t>Blocking characteristics/Saturation level</w:t>
            </w:r>
          </w:p>
        </w:tc>
        <w:tc>
          <w:tcPr>
            <w:tcW w:w="607" w:type="pct"/>
            <w:tcBorders>
              <w:top w:val="single" w:sz="4" w:space="0" w:color="auto"/>
              <w:left w:val="single" w:sz="4" w:space="0" w:color="auto"/>
              <w:bottom w:val="single" w:sz="4" w:space="0" w:color="auto"/>
              <w:right w:val="single" w:sz="4" w:space="0" w:color="auto"/>
            </w:tcBorders>
            <w:vAlign w:val="center"/>
            <w:hideMark/>
          </w:tcPr>
          <w:p w14:paraId="455C1A7A" w14:textId="77777777" w:rsidR="00494ED0" w:rsidRPr="00833DA9" w:rsidRDefault="00494ED0" w:rsidP="00E24A22">
            <w:pPr>
              <w:pStyle w:val="Tabletext"/>
              <w:jc w:val="center"/>
            </w:pPr>
            <w:r w:rsidRPr="00833DA9">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970901C" w14:textId="77777777" w:rsidR="00494ED0" w:rsidRPr="00833DA9" w:rsidRDefault="00494ED0" w:rsidP="00E24A22">
            <w:pPr>
              <w:pStyle w:val="Tabletext"/>
            </w:pPr>
            <w:r w:rsidRPr="00833DA9">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E55818C" w14:textId="77777777" w:rsidR="00494ED0" w:rsidRPr="00833DA9" w:rsidRDefault="00494ED0" w:rsidP="00E24A22">
            <w:pPr>
              <w:pStyle w:val="Tabletext"/>
            </w:pPr>
            <w:r w:rsidRPr="00833DA9">
              <w:t>[TBD]</w:t>
            </w:r>
          </w:p>
        </w:tc>
      </w:tr>
      <w:tr w:rsidR="00494ED0" w:rsidRPr="00AD3114" w14:paraId="66709566"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0D23D88" w14:textId="77777777" w:rsidR="00494ED0" w:rsidRPr="00833DA9" w:rsidRDefault="00494ED0" w:rsidP="00E24A22">
            <w:pPr>
              <w:pStyle w:val="Tabletext"/>
            </w:pPr>
            <w:r w:rsidRPr="00833DA9">
              <w:t>Antenna type</w:t>
            </w:r>
          </w:p>
        </w:tc>
        <w:tc>
          <w:tcPr>
            <w:tcW w:w="607" w:type="pct"/>
            <w:tcBorders>
              <w:top w:val="single" w:sz="4" w:space="0" w:color="auto"/>
              <w:left w:val="single" w:sz="4" w:space="0" w:color="auto"/>
              <w:bottom w:val="single" w:sz="4" w:space="0" w:color="auto"/>
              <w:right w:val="single" w:sz="4" w:space="0" w:color="auto"/>
            </w:tcBorders>
          </w:tcPr>
          <w:p w14:paraId="1C8F351E" w14:textId="77777777" w:rsidR="00494ED0" w:rsidRPr="00833DA9"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3CF587E8" w14:textId="77777777" w:rsidR="00494ED0" w:rsidRPr="00833DA9" w:rsidRDefault="00494ED0" w:rsidP="00E24A22">
            <w:pPr>
              <w:pStyle w:val="Tabletext"/>
            </w:pPr>
            <w:r w:rsidRPr="00833DA9">
              <w:t>Parabolic Reflector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26BA39D" w14:textId="77777777" w:rsidR="00494ED0" w:rsidRPr="00833DA9" w:rsidRDefault="00494ED0" w:rsidP="00E24A22">
            <w:pPr>
              <w:pStyle w:val="Tabletext"/>
            </w:pPr>
            <w:r w:rsidRPr="00833DA9">
              <w:t>Horn</w:t>
            </w:r>
          </w:p>
        </w:tc>
      </w:tr>
      <w:tr w:rsidR="00494ED0" w:rsidRPr="00AD3114" w14:paraId="31EB1806"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8206251" w14:textId="77777777" w:rsidR="00494ED0" w:rsidRPr="00833DA9" w:rsidRDefault="00494ED0" w:rsidP="00E24A22">
            <w:pPr>
              <w:pStyle w:val="Tabletext"/>
            </w:pPr>
            <w:r w:rsidRPr="00833DA9">
              <w:t>Antenna placement</w:t>
            </w:r>
          </w:p>
        </w:tc>
        <w:tc>
          <w:tcPr>
            <w:tcW w:w="607" w:type="pct"/>
            <w:tcBorders>
              <w:top w:val="single" w:sz="4" w:space="0" w:color="auto"/>
              <w:left w:val="single" w:sz="4" w:space="0" w:color="auto"/>
              <w:bottom w:val="single" w:sz="4" w:space="0" w:color="auto"/>
              <w:right w:val="single" w:sz="4" w:space="0" w:color="auto"/>
            </w:tcBorders>
          </w:tcPr>
          <w:p w14:paraId="5D68855B" w14:textId="77777777" w:rsidR="00494ED0" w:rsidRPr="00833DA9"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DD0DC4A" w14:textId="77777777" w:rsidR="00494ED0" w:rsidRPr="00833DA9" w:rsidRDefault="00494ED0" w:rsidP="00E24A22">
            <w:pPr>
              <w:pStyle w:val="Tabletext"/>
            </w:pPr>
            <w:r w:rsidRPr="00833DA9">
              <w:t>Ground/Surface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09FA966" w14:textId="77777777" w:rsidR="00494ED0" w:rsidRPr="00833DA9" w:rsidRDefault="00494ED0" w:rsidP="00E24A22">
            <w:pPr>
              <w:pStyle w:val="Tabletext"/>
            </w:pPr>
            <w:r w:rsidRPr="00833DA9">
              <w:t>Bottom of aircraft</w:t>
            </w:r>
          </w:p>
          <w:p w14:paraId="28326F78" w14:textId="77777777" w:rsidR="00494ED0" w:rsidRPr="00833DA9" w:rsidRDefault="00494ED0" w:rsidP="00E24A22">
            <w:pPr>
              <w:pStyle w:val="Tabletext"/>
            </w:pPr>
          </w:p>
        </w:tc>
      </w:tr>
      <w:tr w:rsidR="00494ED0" w:rsidRPr="00AD3114" w14:paraId="00B8AB43"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23057852" w14:textId="77777777" w:rsidR="00494ED0" w:rsidRPr="00833DA9" w:rsidRDefault="00494ED0" w:rsidP="00E24A22">
            <w:pPr>
              <w:pStyle w:val="Tabletext"/>
            </w:pPr>
          </w:p>
        </w:tc>
        <w:tc>
          <w:tcPr>
            <w:tcW w:w="607" w:type="pct"/>
            <w:tcBorders>
              <w:top w:val="single" w:sz="4" w:space="0" w:color="auto"/>
              <w:left w:val="single" w:sz="4" w:space="0" w:color="auto"/>
              <w:bottom w:val="single" w:sz="4" w:space="0" w:color="auto"/>
              <w:right w:val="single" w:sz="4" w:space="0" w:color="auto"/>
            </w:tcBorders>
          </w:tcPr>
          <w:p w14:paraId="23E5A8F9" w14:textId="77777777" w:rsidR="00494ED0" w:rsidRPr="00833DA9"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tcPr>
          <w:p w14:paraId="3C90215D" w14:textId="77777777" w:rsidR="00494ED0" w:rsidRPr="00833DA9" w:rsidRDefault="00494ED0" w:rsidP="00E24A22">
            <w:pPr>
              <w:pStyle w:val="Tabletext"/>
            </w:pPr>
          </w:p>
        </w:tc>
        <w:tc>
          <w:tcPr>
            <w:tcW w:w="1431" w:type="pct"/>
            <w:tcBorders>
              <w:top w:val="single" w:sz="4" w:space="0" w:color="auto"/>
              <w:left w:val="single" w:sz="4" w:space="0" w:color="auto"/>
              <w:bottom w:val="single" w:sz="4" w:space="0" w:color="auto"/>
              <w:right w:val="single" w:sz="4" w:space="0" w:color="auto"/>
            </w:tcBorders>
            <w:vAlign w:val="center"/>
          </w:tcPr>
          <w:p w14:paraId="005CBC83" w14:textId="77777777" w:rsidR="00494ED0" w:rsidRPr="00833DA9" w:rsidRDefault="00494ED0" w:rsidP="00E24A22">
            <w:pPr>
              <w:pStyle w:val="Tabletext"/>
            </w:pPr>
          </w:p>
        </w:tc>
      </w:tr>
      <w:tr w:rsidR="00494ED0" w:rsidRPr="00AD3114" w14:paraId="38650883"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478EC943" w14:textId="77777777" w:rsidR="00494ED0" w:rsidRPr="00833DA9" w:rsidRDefault="00494ED0" w:rsidP="00E24A22">
            <w:pPr>
              <w:pStyle w:val="Tabletext"/>
            </w:pPr>
          </w:p>
        </w:tc>
        <w:tc>
          <w:tcPr>
            <w:tcW w:w="607" w:type="pct"/>
            <w:tcBorders>
              <w:top w:val="single" w:sz="4" w:space="0" w:color="auto"/>
              <w:left w:val="single" w:sz="4" w:space="0" w:color="auto"/>
              <w:bottom w:val="single" w:sz="4" w:space="0" w:color="auto"/>
              <w:right w:val="single" w:sz="4" w:space="0" w:color="auto"/>
            </w:tcBorders>
          </w:tcPr>
          <w:p w14:paraId="4BCBDFBA" w14:textId="77777777" w:rsidR="00494ED0" w:rsidRPr="00833DA9"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tcPr>
          <w:p w14:paraId="6752AD32" w14:textId="77777777" w:rsidR="00494ED0" w:rsidRPr="00833DA9" w:rsidRDefault="00494ED0" w:rsidP="00E24A22">
            <w:pPr>
              <w:pStyle w:val="Tabletext"/>
            </w:pPr>
          </w:p>
        </w:tc>
        <w:tc>
          <w:tcPr>
            <w:tcW w:w="1431" w:type="pct"/>
            <w:tcBorders>
              <w:top w:val="single" w:sz="4" w:space="0" w:color="auto"/>
              <w:left w:val="single" w:sz="4" w:space="0" w:color="auto"/>
              <w:bottom w:val="single" w:sz="4" w:space="0" w:color="auto"/>
              <w:right w:val="single" w:sz="4" w:space="0" w:color="auto"/>
            </w:tcBorders>
            <w:vAlign w:val="center"/>
          </w:tcPr>
          <w:p w14:paraId="69CB5411" w14:textId="77777777" w:rsidR="00494ED0" w:rsidRPr="00833DA9" w:rsidRDefault="00494ED0" w:rsidP="00E24A22">
            <w:pPr>
              <w:pStyle w:val="Tabletext"/>
            </w:pPr>
          </w:p>
        </w:tc>
      </w:tr>
      <w:tr w:rsidR="00494ED0" w:rsidRPr="00AD3114" w14:paraId="5BEFE9A1"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704587E" w14:textId="77777777" w:rsidR="00494ED0" w:rsidRPr="00833DA9" w:rsidRDefault="00494ED0" w:rsidP="00E24A22">
            <w:pPr>
              <w:pStyle w:val="Tabletext"/>
            </w:pPr>
            <w:r w:rsidRPr="00833DA9">
              <w:t>Antenna gain</w:t>
            </w:r>
          </w:p>
        </w:tc>
        <w:tc>
          <w:tcPr>
            <w:tcW w:w="607" w:type="pct"/>
            <w:tcBorders>
              <w:top w:val="single" w:sz="4" w:space="0" w:color="auto"/>
              <w:left w:val="single" w:sz="4" w:space="0" w:color="auto"/>
              <w:bottom w:val="single" w:sz="4" w:space="0" w:color="auto"/>
              <w:right w:val="single" w:sz="4" w:space="0" w:color="auto"/>
            </w:tcBorders>
            <w:hideMark/>
          </w:tcPr>
          <w:p w14:paraId="1CC39784" w14:textId="77777777" w:rsidR="00494ED0" w:rsidRPr="00833DA9" w:rsidRDefault="00494ED0" w:rsidP="00E24A22">
            <w:pPr>
              <w:pStyle w:val="Tabletext"/>
              <w:jc w:val="center"/>
            </w:pPr>
            <w:proofErr w:type="spellStart"/>
            <w:r w:rsidRPr="00833DA9">
              <w:t>dBi</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16987035" w14:textId="77777777" w:rsidR="00494ED0" w:rsidRPr="00833DA9" w:rsidRDefault="00494ED0" w:rsidP="00E24A22">
            <w:pPr>
              <w:pStyle w:val="Tabletext"/>
            </w:pPr>
            <w:r w:rsidRPr="00833DA9">
              <w:t xml:space="preserve">Horizontal: 32; </w:t>
            </w:r>
            <w:r w:rsidRPr="00833DA9">
              <w:br/>
              <w:t>Vertical: 26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1155F24" w14:textId="77777777" w:rsidR="00494ED0" w:rsidRPr="00833DA9" w:rsidRDefault="00494ED0" w:rsidP="00E24A22">
            <w:pPr>
              <w:pStyle w:val="Tabletext"/>
            </w:pPr>
            <w:r w:rsidRPr="00833DA9">
              <w:t>6</w:t>
            </w:r>
          </w:p>
        </w:tc>
      </w:tr>
      <w:tr w:rsidR="00494ED0" w:rsidRPr="00AD3114" w14:paraId="6FCC6B58"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DE2A194" w14:textId="77777777" w:rsidR="00494ED0" w:rsidRPr="00AD3114" w:rsidRDefault="00494ED0" w:rsidP="00E24A22">
            <w:pPr>
              <w:pStyle w:val="Tabletext"/>
            </w:pPr>
            <w:r w:rsidRPr="00AD3114">
              <w:t>First antenna side lobe</w:t>
            </w:r>
          </w:p>
        </w:tc>
        <w:tc>
          <w:tcPr>
            <w:tcW w:w="607" w:type="pct"/>
            <w:tcBorders>
              <w:top w:val="single" w:sz="4" w:space="0" w:color="auto"/>
              <w:left w:val="single" w:sz="4" w:space="0" w:color="auto"/>
              <w:bottom w:val="single" w:sz="4" w:space="0" w:color="auto"/>
              <w:right w:val="single" w:sz="4" w:space="0" w:color="auto"/>
            </w:tcBorders>
            <w:hideMark/>
          </w:tcPr>
          <w:p w14:paraId="1A5D674F" w14:textId="77777777" w:rsidR="00494ED0" w:rsidRPr="00AD3114" w:rsidRDefault="00494ED0" w:rsidP="00E24A22">
            <w:pPr>
              <w:pStyle w:val="Tabletext"/>
              <w:jc w:val="center"/>
            </w:pPr>
            <w:proofErr w:type="spellStart"/>
            <w:r w:rsidRPr="00AD3114">
              <w:t>dBi</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0C51128D" w14:textId="77777777" w:rsidR="00494ED0" w:rsidRPr="00AD3114" w:rsidRDefault="00494ED0" w:rsidP="00E24A22">
            <w:pPr>
              <w:pStyle w:val="Tabletext"/>
            </w:pPr>
            <w:r w:rsidRPr="00AD3114">
              <w:t>At least 17 dB below peak</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D415E54" w14:textId="77777777" w:rsidR="00494ED0" w:rsidRPr="00AD3114" w:rsidRDefault="00494ED0" w:rsidP="00E24A22">
            <w:pPr>
              <w:pStyle w:val="Tabletext"/>
            </w:pPr>
            <w:r w:rsidRPr="00AD3114">
              <w:t>At least 17 dB below peak</w:t>
            </w:r>
          </w:p>
        </w:tc>
      </w:tr>
      <w:tr w:rsidR="00494ED0" w:rsidRPr="00AD3114" w14:paraId="13BDF6F5"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03EFCF7" w14:textId="77777777" w:rsidR="00494ED0" w:rsidRPr="00AD3114" w:rsidRDefault="00494ED0" w:rsidP="00E24A22">
            <w:pPr>
              <w:pStyle w:val="Tabletext"/>
            </w:pPr>
            <w:r w:rsidRPr="00AD3114">
              <w:t xml:space="preserve">Horizontal </w:t>
            </w:r>
            <w:proofErr w:type="spellStart"/>
            <w:r w:rsidRPr="00AD3114">
              <w:t>beamwidth</w:t>
            </w:r>
            <w:proofErr w:type="spellEnd"/>
          </w:p>
        </w:tc>
        <w:tc>
          <w:tcPr>
            <w:tcW w:w="607" w:type="pct"/>
            <w:tcBorders>
              <w:top w:val="single" w:sz="4" w:space="0" w:color="auto"/>
              <w:left w:val="single" w:sz="4" w:space="0" w:color="auto"/>
              <w:bottom w:val="single" w:sz="4" w:space="0" w:color="auto"/>
              <w:right w:val="single" w:sz="4" w:space="0" w:color="auto"/>
            </w:tcBorders>
            <w:hideMark/>
          </w:tcPr>
          <w:p w14:paraId="5B7B5C15" w14:textId="77777777" w:rsidR="00494ED0" w:rsidRPr="00AD3114" w:rsidRDefault="00494ED0" w:rsidP="00E24A22">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6886EFE" w14:textId="77777777" w:rsidR="00494ED0" w:rsidRPr="00AD3114" w:rsidRDefault="00494ED0" w:rsidP="00E24A22">
            <w:pPr>
              <w:pStyle w:val="Tabletext"/>
            </w:pPr>
            <w:r w:rsidRPr="00AD3114">
              <w:t>Horizontal:</w:t>
            </w:r>
            <w:r>
              <w:t xml:space="preserve"> </w:t>
            </w:r>
            <w:r w:rsidRPr="00AD3114">
              <w:t xml:space="preserve">40; </w:t>
            </w:r>
            <w:r w:rsidRPr="00AD3114">
              <w:br/>
              <w:t>Vertical: 2</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B16C630" w14:textId="77777777" w:rsidR="00494ED0" w:rsidRPr="00AD3114" w:rsidRDefault="00494ED0" w:rsidP="00E24A22">
            <w:pPr>
              <w:pStyle w:val="Tabletext"/>
            </w:pPr>
            <w:r w:rsidRPr="00AD3114">
              <w:t>70</w:t>
            </w:r>
          </w:p>
        </w:tc>
      </w:tr>
      <w:tr w:rsidR="00494ED0" w:rsidRPr="00AD3114" w14:paraId="34B8996B"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9B7CE79" w14:textId="77777777" w:rsidR="00494ED0" w:rsidRPr="00AD3114" w:rsidRDefault="00494ED0" w:rsidP="00E24A22">
            <w:pPr>
              <w:pStyle w:val="Tabletext"/>
            </w:pPr>
            <w:r w:rsidRPr="00AD3114">
              <w:t xml:space="preserve">Vertical </w:t>
            </w:r>
            <w:proofErr w:type="spellStart"/>
            <w:r w:rsidRPr="00AD3114">
              <w:t>beamwidth</w:t>
            </w:r>
            <w:proofErr w:type="spellEnd"/>
          </w:p>
        </w:tc>
        <w:tc>
          <w:tcPr>
            <w:tcW w:w="607" w:type="pct"/>
            <w:tcBorders>
              <w:top w:val="single" w:sz="4" w:space="0" w:color="auto"/>
              <w:left w:val="single" w:sz="4" w:space="0" w:color="auto"/>
              <w:bottom w:val="single" w:sz="4" w:space="0" w:color="auto"/>
              <w:right w:val="single" w:sz="4" w:space="0" w:color="auto"/>
            </w:tcBorders>
            <w:hideMark/>
          </w:tcPr>
          <w:p w14:paraId="1B78DE03" w14:textId="77777777" w:rsidR="00494ED0" w:rsidRPr="00AD3114" w:rsidRDefault="00494ED0" w:rsidP="00E24A22">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6E9DBDB" w14:textId="77777777" w:rsidR="00494ED0" w:rsidRPr="00AD3114" w:rsidRDefault="00494ED0" w:rsidP="00E24A22">
            <w:pPr>
              <w:pStyle w:val="Tabletext"/>
            </w:pPr>
            <w:r w:rsidRPr="00AD3114">
              <w:t>Horizontal: 1.3; Vertical: 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4A40DF7" w14:textId="77777777" w:rsidR="00494ED0" w:rsidRPr="00AD3114" w:rsidRDefault="00494ED0" w:rsidP="00E24A22">
            <w:pPr>
              <w:pStyle w:val="Tabletext"/>
            </w:pPr>
            <w:r w:rsidRPr="00AD3114">
              <w:t>36</w:t>
            </w:r>
          </w:p>
        </w:tc>
      </w:tr>
      <w:tr w:rsidR="00494ED0" w:rsidRPr="00AD3114" w14:paraId="633C809D"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8E26BCC" w14:textId="77777777" w:rsidR="00494ED0" w:rsidRPr="00AD3114" w:rsidRDefault="00494ED0" w:rsidP="00E24A22">
            <w:pPr>
              <w:pStyle w:val="Tabletext"/>
            </w:pPr>
            <w:r w:rsidRPr="00AD3114">
              <w:t>Polarization</w:t>
            </w:r>
          </w:p>
        </w:tc>
        <w:tc>
          <w:tcPr>
            <w:tcW w:w="607" w:type="pct"/>
            <w:tcBorders>
              <w:top w:val="single" w:sz="4" w:space="0" w:color="auto"/>
              <w:left w:val="single" w:sz="4" w:space="0" w:color="auto"/>
              <w:bottom w:val="single" w:sz="4" w:space="0" w:color="auto"/>
              <w:right w:val="single" w:sz="4" w:space="0" w:color="auto"/>
            </w:tcBorders>
          </w:tcPr>
          <w:p w14:paraId="114E475B" w14:textId="77777777" w:rsidR="00494ED0" w:rsidRPr="00AD3114"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3142429" w14:textId="77777777" w:rsidR="00494ED0" w:rsidRPr="00AD3114" w:rsidRDefault="00494ED0" w:rsidP="00E24A22">
            <w:pPr>
              <w:pStyle w:val="Tabletext"/>
            </w:pPr>
            <w:r w:rsidRPr="00AD3114">
              <w:t>Vertical</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6BBF1EA" w14:textId="77777777" w:rsidR="00494ED0" w:rsidRPr="00AD3114" w:rsidRDefault="00494ED0" w:rsidP="00E24A22">
            <w:pPr>
              <w:pStyle w:val="Tabletext"/>
            </w:pPr>
            <w:r w:rsidRPr="00AD3114">
              <w:t>Vertical</w:t>
            </w:r>
          </w:p>
        </w:tc>
      </w:tr>
      <w:tr w:rsidR="00494ED0" w:rsidRPr="00AD3114" w14:paraId="3C771F3C"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31EF961" w14:textId="77777777" w:rsidR="00494ED0" w:rsidRPr="00AD3114" w:rsidRDefault="00494ED0" w:rsidP="00E24A22">
            <w:pPr>
              <w:pStyle w:val="Tabletext"/>
            </w:pPr>
            <w:r w:rsidRPr="00AD3114">
              <w:lastRenderedPageBreak/>
              <w:t>Antenna scan</w:t>
            </w:r>
          </w:p>
        </w:tc>
        <w:tc>
          <w:tcPr>
            <w:tcW w:w="607" w:type="pct"/>
            <w:tcBorders>
              <w:top w:val="single" w:sz="4" w:space="0" w:color="auto"/>
              <w:left w:val="single" w:sz="4" w:space="0" w:color="auto"/>
              <w:bottom w:val="single" w:sz="4" w:space="0" w:color="auto"/>
              <w:right w:val="single" w:sz="4" w:space="0" w:color="auto"/>
            </w:tcBorders>
            <w:hideMark/>
          </w:tcPr>
          <w:p w14:paraId="7651B8C1" w14:textId="77777777" w:rsidR="00494ED0" w:rsidRPr="00833DA9" w:rsidRDefault="00494ED0" w:rsidP="00E24A22">
            <w:pPr>
              <w:pStyle w:val="Tabletext"/>
              <w:jc w:val="center"/>
            </w:pPr>
            <w:r w:rsidRPr="00833DA9">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829BEFF" w14:textId="77777777" w:rsidR="00494ED0" w:rsidRPr="00833DA9" w:rsidRDefault="00494ED0" w:rsidP="00E24A22">
            <w:pPr>
              <w:pStyle w:val="Tabletext"/>
            </w:pPr>
            <w:r w:rsidRPr="00833DA9">
              <w:t>Sector Scan</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4911248" w14:textId="77777777" w:rsidR="00494ED0" w:rsidRPr="00833DA9" w:rsidRDefault="00494ED0" w:rsidP="00E24A22">
            <w:pPr>
              <w:pStyle w:val="Tabletext"/>
            </w:pPr>
            <w:r w:rsidRPr="00833DA9">
              <w:t>Fixed</w:t>
            </w:r>
          </w:p>
        </w:tc>
      </w:tr>
      <w:tr w:rsidR="00494ED0" w:rsidRPr="00AD3114" w14:paraId="291951A9"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0F61AC9" w14:textId="77777777" w:rsidR="00494ED0" w:rsidRPr="00AD3114" w:rsidRDefault="00494ED0" w:rsidP="00E24A22">
            <w:pPr>
              <w:pStyle w:val="Tabletext"/>
            </w:pPr>
            <w:r w:rsidRPr="00E078B8">
              <w:rPr>
                <w:i/>
                <w:iCs/>
              </w:rPr>
              <w:t>I/N</w:t>
            </w:r>
            <w:r w:rsidRPr="00AD3114">
              <w:t xml:space="preserve"> Protection criteria</w:t>
            </w:r>
          </w:p>
        </w:tc>
        <w:tc>
          <w:tcPr>
            <w:tcW w:w="607" w:type="pct"/>
            <w:tcBorders>
              <w:top w:val="single" w:sz="4" w:space="0" w:color="auto"/>
              <w:left w:val="single" w:sz="4" w:space="0" w:color="auto"/>
              <w:bottom w:val="single" w:sz="4" w:space="0" w:color="auto"/>
              <w:right w:val="single" w:sz="4" w:space="0" w:color="auto"/>
            </w:tcBorders>
            <w:hideMark/>
          </w:tcPr>
          <w:p w14:paraId="3C6E70A1" w14:textId="77777777" w:rsidR="00494ED0" w:rsidRPr="00833DA9" w:rsidRDefault="00494ED0" w:rsidP="00E24A22">
            <w:pPr>
              <w:pStyle w:val="Tabletext"/>
              <w:jc w:val="center"/>
            </w:pPr>
            <w:r w:rsidRPr="00833DA9">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3E3A1A2" w14:textId="77777777" w:rsidR="00494ED0" w:rsidRPr="00833DA9" w:rsidRDefault="00494ED0" w:rsidP="00E24A22">
            <w:pPr>
              <w:pStyle w:val="Tabletext"/>
            </w:pPr>
            <w:r w:rsidRPr="00833DA9">
              <w:t>N/A</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EBCB930" w14:textId="77777777" w:rsidR="00494ED0" w:rsidRPr="00833DA9" w:rsidRDefault="00494ED0" w:rsidP="00E24A22">
            <w:pPr>
              <w:pStyle w:val="Tabletext"/>
            </w:pPr>
            <w:r w:rsidRPr="00833DA9">
              <w:t>[−10]</w:t>
            </w:r>
          </w:p>
        </w:tc>
      </w:tr>
    </w:tbl>
    <w:p w14:paraId="4B5E9789" w14:textId="77777777" w:rsidR="00494ED0" w:rsidRPr="00AD3114" w:rsidRDefault="00494ED0" w:rsidP="00E24A22">
      <w:pPr>
        <w:pStyle w:val="Tablefin"/>
      </w:pPr>
    </w:p>
    <w:p w14:paraId="06E84621" w14:textId="77777777" w:rsidR="00494ED0" w:rsidRPr="00AD3114" w:rsidRDefault="00494ED0" w:rsidP="00E24A22">
      <w:pPr>
        <w:pStyle w:val="Heading1"/>
      </w:pPr>
      <w:r w:rsidRPr="00AD3114">
        <w:t>4</w:t>
      </w:r>
      <w:r w:rsidRPr="00AD3114">
        <w:tab/>
        <w:t>Protection criteria</w:t>
      </w:r>
    </w:p>
    <w:p w14:paraId="17D70DEC" w14:textId="77777777" w:rsidR="00494ED0" w:rsidRPr="00AD3114" w:rsidRDefault="00494ED0" w:rsidP="007B74CF">
      <w:pPr>
        <w:jc w:val="both"/>
      </w:pPr>
      <w:bookmarkStart w:id="313" w:name="OLE_LINK3"/>
      <w:bookmarkStart w:id="314" w:name="OLE_LINK4"/>
      <w:r w:rsidRPr="00AD3114">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AD3114">
        <w:noBreakHyphen/>
        <w:t xml:space="preserve">receiver noise in the absence of interference is denoted by </w:t>
      </w:r>
      <w:r w:rsidRPr="00AD3114">
        <w:rPr>
          <w:i/>
          <w:iCs/>
        </w:rPr>
        <w:t>N</w:t>
      </w:r>
      <w:r w:rsidRPr="00AD3114">
        <w:rPr>
          <w:vertAlign w:val="subscript"/>
        </w:rPr>
        <w:t>0</w:t>
      </w:r>
      <w:r w:rsidRPr="00AD3114">
        <w:t xml:space="preserve"> and that of noise-like interference by </w:t>
      </w:r>
      <w:r w:rsidRPr="00AD3114">
        <w:rPr>
          <w:i/>
          <w:iCs/>
        </w:rPr>
        <w:t>I</w:t>
      </w:r>
      <w:r w:rsidRPr="00AD3114">
        <w:rPr>
          <w:vertAlign w:val="subscript"/>
        </w:rPr>
        <w:t>0</w:t>
      </w:r>
      <w:r w:rsidRPr="00AD3114">
        <w:t xml:space="preserve">, the resultant effective noise PSD becomes simply </w:t>
      </w:r>
      <w:r w:rsidRPr="00AD3114">
        <w:rPr>
          <w:i/>
          <w:iCs/>
        </w:rPr>
        <w:t>I</w:t>
      </w:r>
      <w:r w:rsidRPr="00AD3114">
        <w:rPr>
          <w:vertAlign w:val="subscript"/>
        </w:rPr>
        <w:t>0</w:t>
      </w:r>
      <w:r w:rsidRPr="00AD3114">
        <w:t> + </w:t>
      </w:r>
      <w:r w:rsidRPr="00AD3114">
        <w:rPr>
          <w:i/>
          <w:iCs/>
        </w:rPr>
        <w:t>N</w:t>
      </w:r>
      <w:r w:rsidRPr="00AD3114">
        <w:rPr>
          <w:vertAlign w:val="subscript"/>
        </w:rPr>
        <w:t>0</w:t>
      </w:r>
      <w:r w:rsidRPr="00AD3114">
        <w:t>.</w:t>
      </w:r>
    </w:p>
    <w:p w14:paraId="303DD779" w14:textId="3F48E9BE" w:rsidR="00494ED0" w:rsidRPr="0076736C" w:rsidRDefault="00494ED0" w:rsidP="007B74CF">
      <w:pPr>
        <w:pStyle w:val="EditorsNote"/>
        <w:jc w:val="both"/>
        <w:rPr>
          <w:color w:val="FF0000"/>
        </w:rPr>
      </w:pPr>
      <w:r w:rsidRPr="0076736C">
        <w:rPr>
          <w:color w:val="FF0000"/>
          <w:highlight w:val="yellow"/>
        </w:rPr>
        <w:t>[</w:t>
      </w:r>
      <w:r w:rsidRPr="0076736C">
        <w:rPr>
          <w:color w:val="FF0000"/>
        </w:rPr>
        <w:t>Editor’s note: further discussion is needed on this item</w:t>
      </w:r>
      <w:r w:rsidR="00510F1C">
        <w:rPr>
          <w:color w:val="FF0000"/>
        </w:rPr>
        <w:t xml:space="preserve">. </w:t>
      </w:r>
      <w:r w:rsidRPr="0076736C">
        <w:rPr>
          <w:color w:val="FF0000"/>
        </w:rPr>
        <w:t xml:space="preserve">In Rec. ITU-R M.1461-2, it is stated that: “The effect of pulsed interference is more difficult to quantify and is strongly dependent on receivers/processor design and mode of operation. In general, numerous features of </w:t>
      </w:r>
      <w:proofErr w:type="spellStart"/>
      <w:r w:rsidRPr="0076736C">
        <w:rPr>
          <w:color w:val="FF0000"/>
        </w:rPr>
        <w:t>radiodetermination</w:t>
      </w:r>
      <w:proofErr w:type="spellEnd"/>
      <w:r w:rsidRPr="0076736C">
        <w:rPr>
          <w:color w:val="FF0000"/>
        </w:rPr>
        <w:t xml:space="preserve">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w:t>
      </w:r>
      <w:proofErr w:type="spellStart"/>
      <w:r w:rsidRPr="0076736C">
        <w:rPr>
          <w:color w:val="FF0000"/>
        </w:rPr>
        <w:t>radiodetermination</w:t>
      </w:r>
      <w:proofErr w:type="spellEnd"/>
      <w:r w:rsidRPr="0076736C">
        <w:rPr>
          <w:color w:val="FF0000"/>
        </w:rPr>
        <w:t xml:space="preserve"> service.”</w:t>
      </w:r>
    </w:p>
    <w:p w14:paraId="4F801466" w14:textId="77777777" w:rsidR="00494ED0" w:rsidRPr="0076736C" w:rsidRDefault="00494ED0" w:rsidP="007B74CF">
      <w:pPr>
        <w:pStyle w:val="EditorsNote"/>
        <w:jc w:val="both"/>
        <w:rPr>
          <w:color w:val="FF0000"/>
        </w:rPr>
      </w:pPr>
      <w:r w:rsidRPr="0076736C">
        <w:rPr>
          <w:bCs/>
          <w:color w:val="FF0000"/>
        </w:rPr>
        <w:t>Editor’s note:</w:t>
      </w:r>
      <w:r w:rsidRPr="0076736C">
        <w:rPr>
          <w:color w:val="FF0000"/>
        </w:rPr>
        <w:t xml:space="preserve"> More information on the appropriate protection criteria will be provided once the technical and operational characteristics of radars in section 2 have been finalized.</w:t>
      </w:r>
    </w:p>
    <w:p w14:paraId="7F9B65EB" w14:textId="77777777" w:rsidR="00494ED0" w:rsidRPr="0076736C" w:rsidRDefault="00494ED0" w:rsidP="007B74CF">
      <w:pPr>
        <w:pStyle w:val="enumlev1"/>
        <w:jc w:val="both"/>
        <w:rPr>
          <w:color w:val="FF0000"/>
        </w:rPr>
      </w:pPr>
      <w:r w:rsidRPr="0076736C">
        <w:rPr>
          <w:color w:val="FF0000"/>
        </w:rPr>
        <w:t>–</w:t>
      </w:r>
      <w:r w:rsidRPr="0076736C">
        <w:rPr>
          <w:color w:val="FF0000"/>
        </w:rPr>
        <w:tab/>
        <w:t xml:space="preserve">For typical radars an increase of about 1 dB would constitute significant degradation, equivalent to a detection-range reduction of about 6%. Such an increase corresponds to </w:t>
      </w:r>
      <w:proofErr w:type="gramStart"/>
      <w:r w:rsidRPr="0076736C">
        <w:rPr>
          <w:color w:val="FF0000"/>
        </w:rPr>
        <w:t xml:space="preserve">an </w:t>
      </w:r>
      <w:r w:rsidRPr="0076736C">
        <w:rPr>
          <w:i/>
          <w:color w:val="FF0000"/>
        </w:rPr>
        <w:t>I</w:t>
      </w:r>
      <w:proofErr w:type="gramEnd"/>
      <w:r w:rsidRPr="0076736C">
        <w:rPr>
          <w:i/>
          <w:color w:val="FF0000"/>
        </w:rPr>
        <w:t>/N</w:t>
      </w:r>
      <w:r w:rsidRPr="0076736C">
        <w:rPr>
          <w:iCs/>
          <w:color w:val="FF0000"/>
        </w:rPr>
        <w:t xml:space="preserve"> </w:t>
      </w:r>
      <w:r w:rsidRPr="0076736C">
        <w:rPr>
          <w:color w:val="FF0000"/>
        </w:rPr>
        <w:t xml:space="preserve">ratio of 1.26, or an </w:t>
      </w:r>
      <w:r w:rsidRPr="0076736C">
        <w:rPr>
          <w:iCs/>
          <w:color w:val="FF0000"/>
        </w:rPr>
        <w:t>I</w:t>
      </w:r>
      <w:r w:rsidRPr="0076736C">
        <w:rPr>
          <w:color w:val="FF0000"/>
        </w:rPr>
        <w:t>/</w:t>
      </w:r>
      <w:r w:rsidRPr="0076736C">
        <w:rPr>
          <w:iCs/>
          <w:color w:val="FF0000"/>
        </w:rPr>
        <w:t xml:space="preserve">N </w:t>
      </w:r>
      <w:r w:rsidRPr="0076736C">
        <w:rPr>
          <w:color w:val="FF0000"/>
        </w:rPr>
        <w:t xml:space="preserve">ratio of about −6 </w:t>
      </w:r>
      <w:proofErr w:type="spellStart"/>
      <w:r w:rsidRPr="0076736C">
        <w:rPr>
          <w:color w:val="FF0000"/>
        </w:rPr>
        <w:t>dB.</w:t>
      </w:r>
      <w:proofErr w:type="spellEnd"/>
    </w:p>
    <w:p w14:paraId="07A1D28C" w14:textId="77777777" w:rsidR="00494ED0" w:rsidRPr="0076736C" w:rsidRDefault="00494ED0" w:rsidP="007B74CF">
      <w:pPr>
        <w:pStyle w:val="enumlev1"/>
        <w:jc w:val="both"/>
        <w:rPr>
          <w:color w:val="FF0000"/>
        </w:rPr>
      </w:pPr>
      <w:r w:rsidRPr="0076736C">
        <w:rPr>
          <w:color w:val="FF0000"/>
        </w:rPr>
        <w:t>–</w:t>
      </w:r>
      <w:r w:rsidRPr="0076736C">
        <w:rPr>
          <w:color w:val="FF0000"/>
        </w:rPr>
        <w:tab/>
        <w:t xml:space="preserve">For the </w:t>
      </w:r>
      <w:proofErr w:type="spellStart"/>
      <w:r w:rsidRPr="0076736C">
        <w:rPr>
          <w:color w:val="FF0000"/>
        </w:rPr>
        <w:t>radionavigation</w:t>
      </w:r>
      <w:proofErr w:type="spellEnd"/>
      <w:r w:rsidRPr="0076736C">
        <w:rPr>
          <w:color w:val="FF0000"/>
        </w:rPr>
        <w:t xml:space="preserve"> service considering the safety-of-life function, an increase of about 0.5 dB would constitute significant degradation. Such an increase corresponds to an (</w:t>
      </w:r>
      <w:r w:rsidRPr="0076736C">
        <w:rPr>
          <w:i/>
          <w:color w:val="FF0000"/>
        </w:rPr>
        <w:t>I/N</w:t>
      </w:r>
      <w:r w:rsidRPr="0076736C">
        <w:rPr>
          <w:iCs/>
          <w:color w:val="FF0000"/>
        </w:rPr>
        <w:t>)</w:t>
      </w:r>
      <w:r w:rsidRPr="0076736C">
        <w:rPr>
          <w:color w:val="FF0000"/>
        </w:rPr>
        <w:t xml:space="preserve"> ratio of −10 </w:t>
      </w:r>
      <w:proofErr w:type="spellStart"/>
      <w:r w:rsidRPr="0076736C">
        <w:rPr>
          <w:color w:val="FF0000"/>
        </w:rPr>
        <w:t>dB.</w:t>
      </w:r>
      <w:proofErr w:type="spellEnd"/>
      <w:r w:rsidRPr="0076736C">
        <w:rPr>
          <w:color w:val="FF0000"/>
          <w:highlight w:val="yellow"/>
        </w:rPr>
        <w:t>]</w:t>
      </w:r>
    </w:p>
    <w:p w14:paraId="6617072B" w14:textId="77777777" w:rsidR="00494ED0" w:rsidRPr="00AD3114" w:rsidRDefault="00494ED0" w:rsidP="007B74CF">
      <w:pPr>
        <w:jc w:val="both"/>
      </w:pPr>
      <w:r w:rsidRPr="00AD3114">
        <w:t xml:space="preserve">These protection criteria represent the aggregate effects of multiple interferers, when present; the allowable </w:t>
      </w:r>
      <w:r w:rsidRPr="00AD3114">
        <w:rPr>
          <w:i/>
        </w:rPr>
        <w:t>I</w:t>
      </w:r>
      <w:r w:rsidRPr="00AD3114">
        <w:t>/</w:t>
      </w:r>
      <w:r w:rsidRPr="00AD3114">
        <w:rPr>
          <w:i/>
        </w:rPr>
        <w:t>N</w:t>
      </w:r>
      <w:r w:rsidRPr="00AD3114">
        <w:t xml:space="preserve"> ratio for an individual interferer depends on the number of interferers and their geometry, and needs to be assessed in the course of analysis of a given scenario. </w:t>
      </w:r>
      <w:bookmarkEnd w:id="313"/>
      <w:bookmarkEnd w:id="314"/>
      <w:r w:rsidRPr="00AD3114">
        <w:t>The aggregation factor can be very substantial in the case of certain communication systems in which a great number of stations can be deployed.</w:t>
      </w:r>
    </w:p>
    <w:p w14:paraId="1C7AF34F" w14:textId="77777777" w:rsidR="00494ED0" w:rsidRPr="00AD3114" w:rsidRDefault="00494ED0" w:rsidP="00E24A22"/>
    <w:p w14:paraId="4A68A02D" w14:textId="77777777" w:rsidR="00741AA0" w:rsidRDefault="00741AA0" w:rsidP="00E24A22">
      <w:pPr>
        <w:pStyle w:val="Reasons"/>
      </w:pPr>
    </w:p>
    <w:p w14:paraId="54CBEBC4" w14:textId="6449F822" w:rsidR="000069D4" w:rsidRPr="00494ED0" w:rsidRDefault="00741AA0" w:rsidP="00741AA0">
      <w:pPr>
        <w:jc w:val="center"/>
      </w:pPr>
      <w:r>
        <w:t>______________</w:t>
      </w:r>
    </w:p>
    <w:sectPr w:rsidR="000069D4" w:rsidRPr="00494ED0"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85687" w14:textId="77777777" w:rsidR="00605AE2" w:rsidRDefault="00605AE2">
      <w:r>
        <w:separator/>
      </w:r>
    </w:p>
  </w:endnote>
  <w:endnote w:type="continuationSeparator" w:id="0">
    <w:p w14:paraId="12137B04" w14:textId="77777777" w:rsidR="00605AE2" w:rsidRDefault="00605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D424C" w14:textId="6BB75AD8" w:rsidR="00581B87" w:rsidRPr="002F7CB3" w:rsidRDefault="00605AE2">
    <w:pPr>
      <w:pStyle w:val="Footer"/>
      <w:rPr>
        <w:lang w:val="en-US"/>
      </w:rPr>
    </w:pPr>
    <w:r>
      <w:fldChar w:fldCharType="begin"/>
    </w:r>
    <w:r>
      <w:instrText xml:space="preserve"> FILENAME \p \* MERGEFORMAT </w:instrText>
    </w:r>
    <w:r>
      <w:fldChar w:fldCharType="separate"/>
    </w:r>
    <w:r w:rsidR="00581B87" w:rsidRPr="00510F1C">
      <w:rPr>
        <w:lang w:val="en-US"/>
      </w:rPr>
      <w:t>M</w:t>
    </w:r>
    <w:r w:rsidR="00581B87">
      <w:t>:\BRSGD\TEXT2019\SG05\WP5B\300\355\355N22e.docx</w:t>
    </w:r>
    <w:r>
      <w:fldChar w:fldCharType="end"/>
    </w:r>
    <w:r w:rsidR="00581B87" w:rsidRPr="002F7CB3">
      <w:rPr>
        <w:lang w:val="en-US"/>
      </w:rPr>
      <w:tab/>
    </w:r>
    <w:r w:rsidR="00581B87">
      <w:fldChar w:fldCharType="begin"/>
    </w:r>
    <w:r w:rsidR="00581B87">
      <w:instrText xml:space="preserve"> savedate \@ dd.MM.yy </w:instrText>
    </w:r>
    <w:r w:rsidR="00581B87">
      <w:fldChar w:fldCharType="separate"/>
    </w:r>
    <w:r w:rsidR="005E3582">
      <w:t>15.09.21</w:t>
    </w:r>
    <w:r w:rsidR="00581B87">
      <w:fldChar w:fldCharType="end"/>
    </w:r>
    <w:r w:rsidR="00581B87" w:rsidRPr="002F7CB3">
      <w:rPr>
        <w:lang w:val="en-US"/>
      </w:rPr>
      <w:tab/>
    </w:r>
    <w:r w:rsidR="00581B87">
      <w:fldChar w:fldCharType="begin"/>
    </w:r>
    <w:r w:rsidR="00581B87">
      <w:instrText xml:space="preserve"> printdate \@ dd.MM.yy </w:instrText>
    </w:r>
    <w:r w:rsidR="00581B87">
      <w:fldChar w:fldCharType="separate"/>
    </w:r>
    <w:r w:rsidR="00581B87">
      <w:t>21.02.08</w:t>
    </w:r>
    <w:r w:rsidR="00581B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67C0" w14:textId="508D9710" w:rsidR="00581B87" w:rsidRPr="002F7CB3" w:rsidRDefault="00605AE2" w:rsidP="00E6257C">
    <w:pPr>
      <w:pStyle w:val="Footer"/>
      <w:rPr>
        <w:lang w:val="en-US"/>
      </w:rPr>
    </w:pPr>
    <w:r>
      <w:fldChar w:fldCharType="begin"/>
    </w:r>
    <w:r>
      <w:instrText xml:space="preserve"> FILENAME \p \* MERGEFORMAT </w:instrText>
    </w:r>
    <w:r>
      <w:fldChar w:fldCharType="separate"/>
    </w:r>
    <w:r w:rsidR="00581B87" w:rsidRPr="00510F1C">
      <w:rPr>
        <w:lang w:val="en-US"/>
      </w:rPr>
      <w:t>M</w:t>
    </w:r>
    <w:r w:rsidR="00581B87">
      <w:t>:\BRSGD\TEXT2019\SG05\WP5B\300\355\355N22e.docx</w:t>
    </w:r>
    <w:r>
      <w:fldChar w:fldCharType="end"/>
    </w:r>
    <w:r w:rsidR="00581B87" w:rsidRPr="002F7CB3">
      <w:rPr>
        <w:lang w:val="en-US"/>
      </w:rPr>
      <w:tab/>
    </w:r>
    <w:r w:rsidR="00581B87">
      <w:fldChar w:fldCharType="begin"/>
    </w:r>
    <w:r w:rsidR="00581B87">
      <w:instrText xml:space="preserve"> savedate \@ dd.MM.yy </w:instrText>
    </w:r>
    <w:r w:rsidR="00581B87">
      <w:fldChar w:fldCharType="separate"/>
    </w:r>
    <w:r w:rsidR="005E3582">
      <w:t>15.09.21</w:t>
    </w:r>
    <w:r w:rsidR="00581B87">
      <w:fldChar w:fldCharType="end"/>
    </w:r>
    <w:r w:rsidR="00581B87" w:rsidRPr="002F7CB3">
      <w:rPr>
        <w:lang w:val="en-US"/>
      </w:rPr>
      <w:tab/>
    </w:r>
    <w:r w:rsidR="00581B87">
      <w:fldChar w:fldCharType="begin"/>
    </w:r>
    <w:r w:rsidR="00581B87">
      <w:instrText xml:space="preserve"> printdate \@ dd.MM.yy </w:instrText>
    </w:r>
    <w:r w:rsidR="00581B87">
      <w:fldChar w:fldCharType="separate"/>
    </w:r>
    <w:r w:rsidR="00581B87">
      <w:t>21.02.08</w:t>
    </w:r>
    <w:r w:rsidR="00581B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431EE" w14:textId="77777777" w:rsidR="00605AE2" w:rsidRDefault="00605AE2">
      <w:r>
        <w:t>____________________</w:t>
      </w:r>
    </w:p>
  </w:footnote>
  <w:footnote w:type="continuationSeparator" w:id="0">
    <w:p w14:paraId="73940AF8" w14:textId="77777777" w:rsidR="00605AE2" w:rsidRDefault="00605A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2C3D9" w14:textId="70E1BB66" w:rsidR="00581B87" w:rsidRDefault="00581B87"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3D7490">
      <w:rPr>
        <w:rStyle w:val="PageNumber"/>
        <w:noProof/>
      </w:rPr>
      <w:t>5</w:t>
    </w:r>
    <w:r>
      <w:rPr>
        <w:rStyle w:val="PageNumber"/>
      </w:rPr>
      <w:fldChar w:fldCharType="end"/>
    </w:r>
    <w:r>
      <w:rPr>
        <w:rStyle w:val="PageNumber"/>
      </w:rPr>
      <w:t xml:space="preserve"> -</w:t>
    </w:r>
  </w:p>
  <w:p w14:paraId="3B003CDD" w14:textId="3D6CE5B4" w:rsidR="00581B87" w:rsidRDefault="00581B87">
    <w:pPr>
      <w:pStyle w:val="Header"/>
      <w:rPr>
        <w:lang w:val="en-US"/>
      </w:rPr>
    </w:pPr>
    <w:r>
      <w:rPr>
        <w:lang w:val="en-US"/>
      </w:rPr>
      <w:t>5B/355 (Annex 22-E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E7F22"/>
    <w:multiLevelType w:val="hybridMultilevel"/>
    <w:tmpl w:val="CF1CE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hman, Mohammed (FAA)">
    <w15:presenceInfo w15:providerId="AD" w15:userId="S-1-5-21-3215564045-1863808890-1157122868-2340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ED0"/>
    <w:rsid w:val="00002523"/>
    <w:rsid w:val="000069D4"/>
    <w:rsid w:val="0001235B"/>
    <w:rsid w:val="000174AD"/>
    <w:rsid w:val="000406D8"/>
    <w:rsid w:val="00047A1D"/>
    <w:rsid w:val="000604B9"/>
    <w:rsid w:val="00085FCD"/>
    <w:rsid w:val="000A7D55"/>
    <w:rsid w:val="000B1990"/>
    <w:rsid w:val="000C12C8"/>
    <w:rsid w:val="000C1395"/>
    <w:rsid w:val="000C2E8E"/>
    <w:rsid w:val="000E0E7C"/>
    <w:rsid w:val="000F1B4B"/>
    <w:rsid w:val="0012744F"/>
    <w:rsid w:val="00131178"/>
    <w:rsid w:val="0015037E"/>
    <w:rsid w:val="00156F66"/>
    <w:rsid w:val="00163271"/>
    <w:rsid w:val="00172122"/>
    <w:rsid w:val="00182528"/>
    <w:rsid w:val="0018500B"/>
    <w:rsid w:val="00196A19"/>
    <w:rsid w:val="001D1D8C"/>
    <w:rsid w:val="00202DC1"/>
    <w:rsid w:val="002116EE"/>
    <w:rsid w:val="002309D8"/>
    <w:rsid w:val="00246F7D"/>
    <w:rsid w:val="002A44BB"/>
    <w:rsid w:val="002A7FE2"/>
    <w:rsid w:val="002D239D"/>
    <w:rsid w:val="002D4E9B"/>
    <w:rsid w:val="002E1B4F"/>
    <w:rsid w:val="002F2E67"/>
    <w:rsid w:val="002F7CB3"/>
    <w:rsid w:val="00301C15"/>
    <w:rsid w:val="00315546"/>
    <w:rsid w:val="00330567"/>
    <w:rsid w:val="00332D9A"/>
    <w:rsid w:val="0036735C"/>
    <w:rsid w:val="00375AF1"/>
    <w:rsid w:val="00386A9D"/>
    <w:rsid w:val="00391081"/>
    <w:rsid w:val="003A1629"/>
    <w:rsid w:val="003B2789"/>
    <w:rsid w:val="003C13CE"/>
    <w:rsid w:val="003C697E"/>
    <w:rsid w:val="003D454E"/>
    <w:rsid w:val="003D7490"/>
    <w:rsid w:val="003E2518"/>
    <w:rsid w:val="003E7CEF"/>
    <w:rsid w:val="004248D9"/>
    <w:rsid w:val="00452C12"/>
    <w:rsid w:val="00457915"/>
    <w:rsid w:val="00494ED0"/>
    <w:rsid w:val="00495F01"/>
    <w:rsid w:val="004B1EF7"/>
    <w:rsid w:val="004B3FAD"/>
    <w:rsid w:val="004C5749"/>
    <w:rsid w:val="00501DCA"/>
    <w:rsid w:val="00510F1C"/>
    <w:rsid w:val="00513A47"/>
    <w:rsid w:val="005174E0"/>
    <w:rsid w:val="005408DF"/>
    <w:rsid w:val="00542600"/>
    <w:rsid w:val="00567BE5"/>
    <w:rsid w:val="00573344"/>
    <w:rsid w:val="00581B87"/>
    <w:rsid w:val="00583F9B"/>
    <w:rsid w:val="00587AC2"/>
    <w:rsid w:val="005943B1"/>
    <w:rsid w:val="005B0D29"/>
    <w:rsid w:val="005B77DA"/>
    <w:rsid w:val="005C26ED"/>
    <w:rsid w:val="005D2FE6"/>
    <w:rsid w:val="005E00ED"/>
    <w:rsid w:val="005E3582"/>
    <w:rsid w:val="005E5C10"/>
    <w:rsid w:val="005F2C44"/>
    <w:rsid w:val="005F2C78"/>
    <w:rsid w:val="006009E9"/>
    <w:rsid w:val="00605AE2"/>
    <w:rsid w:val="00606804"/>
    <w:rsid w:val="006144E4"/>
    <w:rsid w:val="0064193D"/>
    <w:rsid w:val="00650299"/>
    <w:rsid w:val="00655FC5"/>
    <w:rsid w:val="0069526E"/>
    <w:rsid w:val="006C30CA"/>
    <w:rsid w:val="006D1B59"/>
    <w:rsid w:val="00741AA0"/>
    <w:rsid w:val="007B74CF"/>
    <w:rsid w:val="007D7018"/>
    <w:rsid w:val="0080538C"/>
    <w:rsid w:val="00814E0A"/>
    <w:rsid w:val="00822581"/>
    <w:rsid w:val="008309DD"/>
    <w:rsid w:val="0083227A"/>
    <w:rsid w:val="008429BD"/>
    <w:rsid w:val="00850FD7"/>
    <w:rsid w:val="00866900"/>
    <w:rsid w:val="008721BA"/>
    <w:rsid w:val="00876A8A"/>
    <w:rsid w:val="00881BA1"/>
    <w:rsid w:val="00896C51"/>
    <w:rsid w:val="008C2302"/>
    <w:rsid w:val="008C26B8"/>
    <w:rsid w:val="008F0066"/>
    <w:rsid w:val="008F208F"/>
    <w:rsid w:val="0091028C"/>
    <w:rsid w:val="009341C8"/>
    <w:rsid w:val="0093730D"/>
    <w:rsid w:val="00974084"/>
    <w:rsid w:val="00982084"/>
    <w:rsid w:val="00990C79"/>
    <w:rsid w:val="00995963"/>
    <w:rsid w:val="009A6E05"/>
    <w:rsid w:val="009B61EB"/>
    <w:rsid w:val="009C185B"/>
    <w:rsid w:val="009C2064"/>
    <w:rsid w:val="009D1697"/>
    <w:rsid w:val="009F3A46"/>
    <w:rsid w:val="009F6520"/>
    <w:rsid w:val="00A014F8"/>
    <w:rsid w:val="00A03DE2"/>
    <w:rsid w:val="00A04A41"/>
    <w:rsid w:val="00A5173C"/>
    <w:rsid w:val="00A607CC"/>
    <w:rsid w:val="00A61AEF"/>
    <w:rsid w:val="00A729AD"/>
    <w:rsid w:val="00AD2345"/>
    <w:rsid w:val="00AE165B"/>
    <w:rsid w:val="00AF173A"/>
    <w:rsid w:val="00B066A4"/>
    <w:rsid w:val="00B07A13"/>
    <w:rsid w:val="00B33FD3"/>
    <w:rsid w:val="00B4200E"/>
    <w:rsid w:val="00B4279B"/>
    <w:rsid w:val="00B45FC9"/>
    <w:rsid w:val="00B76F35"/>
    <w:rsid w:val="00B81138"/>
    <w:rsid w:val="00BA19E1"/>
    <w:rsid w:val="00BB5929"/>
    <w:rsid w:val="00BC734A"/>
    <w:rsid w:val="00BC7CCF"/>
    <w:rsid w:val="00BD140A"/>
    <w:rsid w:val="00BD729A"/>
    <w:rsid w:val="00BE07F0"/>
    <w:rsid w:val="00BE470B"/>
    <w:rsid w:val="00BE6B1F"/>
    <w:rsid w:val="00C55915"/>
    <w:rsid w:val="00C57A91"/>
    <w:rsid w:val="00CA072A"/>
    <w:rsid w:val="00CC01C2"/>
    <w:rsid w:val="00CF21F2"/>
    <w:rsid w:val="00D02712"/>
    <w:rsid w:val="00D04630"/>
    <w:rsid w:val="00D046A7"/>
    <w:rsid w:val="00D17F1C"/>
    <w:rsid w:val="00D214D0"/>
    <w:rsid w:val="00D460AD"/>
    <w:rsid w:val="00D5170A"/>
    <w:rsid w:val="00D6546B"/>
    <w:rsid w:val="00D71954"/>
    <w:rsid w:val="00DB178B"/>
    <w:rsid w:val="00DC17D3"/>
    <w:rsid w:val="00DD4BED"/>
    <w:rsid w:val="00DE39F0"/>
    <w:rsid w:val="00DF0AF3"/>
    <w:rsid w:val="00DF7E9F"/>
    <w:rsid w:val="00E24A22"/>
    <w:rsid w:val="00E27D7E"/>
    <w:rsid w:val="00E33A0B"/>
    <w:rsid w:val="00E42E13"/>
    <w:rsid w:val="00E51EDA"/>
    <w:rsid w:val="00E56D5C"/>
    <w:rsid w:val="00E6257C"/>
    <w:rsid w:val="00E63C59"/>
    <w:rsid w:val="00ED5EDC"/>
    <w:rsid w:val="00EF01C0"/>
    <w:rsid w:val="00F25662"/>
    <w:rsid w:val="00F262EE"/>
    <w:rsid w:val="00F7365D"/>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2D3EEE"/>
  <w15:docId w15:val="{483D632C-2B97-4FD5-8249-C2847DCAA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002523"/>
    <w:pPr>
      <w:keepNext/>
      <w:keepLines/>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494ED0"/>
  </w:style>
  <w:style w:type="paragraph" w:customStyle="1" w:styleId="HeadingSum">
    <w:name w:val="Heading_Sum"/>
    <w:basedOn w:val="Headingb"/>
    <w:next w:val="Normal"/>
    <w:autoRedefine/>
    <w:rsid w:val="00494ED0"/>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nnexNoTitle">
    <w:name w:val="Annex_NoTitle"/>
    <w:basedOn w:val="Normal"/>
    <w:next w:val="Normalaftertitle"/>
    <w:rsid w:val="00494ED0"/>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character" w:customStyle="1" w:styleId="Heading1Char">
    <w:name w:val="Heading 1 Char"/>
    <w:basedOn w:val="DefaultParagraphFont"/>
    <w:link w:val="Heading1"/>
    <w:rsid w:val="00494ED0"/>
    <w:rPr>
      <w:rFonts w:ascii="Times New Roman" w:hAnsi="Times New Roman"/>
      <w:b/>
      <w:sz w:val="28"/>
      <w:lang w:val="en-GB" w:eastAsia="en-US"/>
    </w:rPr>
  </w:style>
  <w:style w:type="character" w:customStyle="1" w:styleId="TableheadChar">
    <w:name w:val="Table_head Char"/>
    <w:basedOn w:val="DefaultParagraphFont"/>
    <w:link w:val="Tablehead"/>
    <w:locked/>
    <w:rsid w:val="00494ED0"/>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494ED0"/>
    <w:rPr>
      <w:rFonts w:ascii="Times New Roman" w:hAnsi="Times New Roman"/>
      <w:lang w:val="en-GB" w:eastAsia="en-US"/>
    </w:rPr>
  </w:style>
  <w:style w:type="character" w:customStyle="1" w:styleId="NormalaftertitleChar">
    <w:name w:val="Normal_after_title Char"/>
    <w:basedOn w:val="DefaultParagraphFont"/>
    <w:link w:val="Normalaftertitle"/>
    <w:locked/>
    <w:rsid w:val="00494ED0"/>
    <w:rPr>
      <w:rFonts w:ascii="Times New Roman" w:hAnsi="Times New Roman"/>
      <w:sz w:val="24"/>
      <w:lang w:val="en-GB" w:eastAsia="en-US"/>
    </w:rPr>
  </w:style>
  <w:style w:type="character" w:customStyle="1" w:styleId="TableNo0">
    <w:name w:val="Table_No Знак"/>
    <w:link w:val="TableNo"/>
    <w:locked/>
    <w:rsid w:val="00494ED0"/>
    <w:rPr>
      <w:rFonts w:ascii="Times New Roman" w:hAnsi="Times New Roman"/>
      <w:caps/>
      <w:lang w:val="en-GB" w:eastAsia="en-US"/>
    </w:rPr>
  </w:style>
  <w:style w:type="character" w:customStyle="1" w:styleId="CallChar">
    <w:name w:val="Call Char"/>
    <w:basedOn w:val="DefaultParagraphFont"/>
    <w:link w:val="Call"/>
    <w:locked/>
    <w:rsid w:val="00494ED0"/>
    <w:rPr>
      <w:rFonts w:ascii="Times New Roman" w:hAnsi="Times New Roman"/>
      <w:i/>
      <w:sz w:val="24"/>
      <w:lang w:val="en-GB" w:eastAsia="en-US"/>
    </w:rPr>
  </w:style>
  <w:style w:type="character" w:customStyle="1" w:styleId="Tabletitle0">
    <w:name w:val="Table_title Знак"/>
    <w:link w:val="Tabletitle"/>
    <w:locked/>
    <w:rsid w:val="00494ED0"/>
    <w:rPr>
      <w:rFonts w:ascii="Times New Roman Bold" w:hAnsi="Times New Roman Bold"/>
      <w:b/>
      <w:lang w:val="en-GB" w:eastAsia="en-US"/>
    </w:rPr>
  </w:style>
  <w:style w:type="character" w:styleId="Hyperlink">
    <w:name w:val="Hyperlink"/>
    <w:basedOn w:val="DefaultParagraphFont"/>
    <w:unhideWhenUsed/>
    <w:qFormat/>
    <w:rsid w:val="00494ED0"/>
    <w:rPr>
      <w:color w:val="0000FF" w:themeColor="hyperlink"/>
      <w:u w:val="single"/>
    </w:rPr>
  </w:style>
  <w:style w:type="character" w:customStyle="1" w:styleId="UnresolvedMention">
    <w:name w:val="Unresolved Mention"/>
    <w:basedOn w:val="DefaultParagraphFont"/>
    <w:uiPriority w:val="99"/>
    <w:semiHidden/>
    <w:unhideWhenUsed/>
    <w:rsid w:val="00452C12"/>
    <w:rPr>
      <w:color w:val="605E5C"/>
      <w:shd w:val="clear" w:color="auto" w:fill="E1DFDD"/>
    </w:rPr>
  </w:style>
  <w:style w:type="character" w:styleId="CommentReference">
    <w:name w:val="annotation reference"/>
    <w:basedOn w:val="DefaultParagraphFont"/>
    <w:semiHidden/>
    <w:unhideWhenUsed/>
    <w:rsid w:val="005D2FE6"/>
    <w:rPr>
      <w:sz w:val="16"/>
      <w:szCs w:val="16"/>
    </w:rPr>
  </w:style>
  <w:style w:type="paragraph" w:styleId="CommentText">
    <w:name w:val="annotation text"/>
    <w:basedOn w:val="Normal"/>
    <w:link w:val="CommentTextChar"/>
    <w:semiHidden/>
    <w:unhideWhenUsed/>
    <w:rsid w:val="005D2FE6"/>
    <w:rPr>
      <w:sz w:val="20"/>
    </w:rPr>
  </w:style>
  <w:style w:type="character" w:customStyle="1" w:styleId="CommentTextChar">
    <w:name w:val="Comment Text Char"/>
    <w:basedOn w:val="DefaultParagraphFont"/>
    <w:link w:val="CommentText"/>
    <w:semiHidden/>
    <w:rsid w:val="005D2FE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5D2FE6"/>
    <w:rPr>
      <w:b/>
      <w:bCs/>
    </w:rPr>
  </w:style>
  <w:style w:type="character" w:customStyle="1" w:styleId="CommentSubjectChar">
    <w:name w:val="Comment Subject Char"/>
    <w:basedOn w:val="CommentTextChar"/>
    <w:link w:val="CommentSubject"/>
    <w:semiHidden/>
    <w:rsid w:val="005D2FE6"/>
    <w:rPr>
      <w:rFonts w:ascii="Times New Roman" w:hAnsi="Times New Roman"/>
      <w:b/>
      <w:bCs/>
      <w:lang w:val="en-GB" w:eastAsia="en-US"/>
    </w:rPr>
  </w:style>
  <w:style w:type="paragraph" w:styleId="BalloonText">
    <w:name w:val="Balloon Text"/>
    <w:basedOn w:val="Normal"/>
    <w:link w:val="BalloonTextChar"/>
    <w:semiHidden/>
    <w:unhideWhenUsed/>
    <w:rsid w:val="005D2FE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5D2FE6"/>
    <w:rPr>
      <w:rFonts w:ascii="Segoe UI" w:hAnsi="Segoe UI" w:cs="Segoe UI"/>
      <w:sz w:val="18"/>
      <w:szCs w:val="18"/>
      <w:lang w:val="en-GB" w:eastAsia="en-US"/>
    </w:rPr>
  </w:style>
  <w:style w:type="paragraph" w:styleId="ListParagraph">
    <w:name w:val="List Paragraph"/>
    <w:basedOn w:val="Normal"/>
    <w:uiPriority w:val="34"/>
    <w:qFormat/>
    <w:rsid w:val="00896C51"/>
    <w:pPr>
      <w:ind w:left="720"/>
      <w:contextualSpacing/>
    </w:pPr>
  </w:style>
  <w:style w:type="paragraph" w:customStyle="1" w:styleId="TabletitleBR">
    <w:name w:val="Table_title_BR"/>
    <w:basedOn w:val="Normal"/>
    <w:next w:val="Normal"/>
    <w:rsid w:val="002D239D"/>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styleId="BodyTextIndent">
    <w:name w:val="Body Text Indent"/>
    <w:basedOn w:val="Normal"/>
    <w:link w:val="BodyTextIndentChar"/>
    <w:rsid w:val="002D239D"/>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2D239D"/>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606141">
      <w:bodyDiv w:val="1"/>
      <w:marLeft w:val="0"/>
      <w:marRight w:val="0"/>
      <w:marTop w:val="0"/>
      <w:marBottom w:val="0"/>
      <w:divBdr>
        <w:top w:val="none" w:sz="0" w:space="0" w:color="auto"/>
        <w:left w:val="none" w:sz="0" w:space="0" w:color="auto"/>
        <w:bottom w:val="none" w:sz="0" w:space="0" w:color="auto"/>
        <w:right w:val="none" w:sz="0" w:space="0" w:color="auto"/>
      </w:divBdr>
    </w:div>
    <w:div w:id="172229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S.1340-0-199710-I/en"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33</TotalTime>
  <Pages>8</Pages>
  <Words>2161</Words>
  <Characters>12319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Rahman, Mohammed (FAA)</cp:lastModifiedBy>
  <cp:revision>11</cp:revision>
  <cp:lastPrinted>2008-02-21T14:04:00Z</cp:lastPrinted>
  <dcterms:created xsi:type="dcterms:W3CDTF">2021-09-15T14:45:00Z</dcterms:created>
  <dcterms:modified xsi:type="dcterms:W3CDTF">2021-09-15T17:39:00Z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